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645F9" w14:textId="62BD3FE4" w:rsidR="0005248B" w:rsidRPr="00290F1F" w:rsidRDefault="0005248B" w:rsidP="0005248B">
      <w:pPr>
        <w:rPr>
          <w:rFonts w:ascii="Times New Roman" w:hAnsi="Times New Roman" w:cs="Times New Roman"/>
        </w:rPr>
      </w:pPr>
      <w:r w:rsidRPr="00290F1F">
        <w:rPr>
          <w:rFonts w:ascii="Times New Roman" w:hAnsi="Times New Roman" w:cs="Times New Roman"/>
          <w:b/>
          <w:sz w:val="28"/>
        </w:rPr>
        <w:t>PI:</w:t>
      </w:r>
      <w:r w:rsidRPr="00290F1F">
        <w:rPr>
          <w:rFonts w:ascii="Times New Roman" w:hAnsi="Times New Roman" w:cs="Times New Roman"/>
          <w:sz w:val="28"/>
        </w:rPr>
        <w:t xml:space="preserve"> </w:t>
      </w:r>
      <w:r w:rsidRPr="00290F1F">
        <w:rPr>
          <w:rFonts w:ascii="Times New Roman" w:hAnsi="Times New Roman" w:cs="Times New Roman"/>
        </w:rPr>
        <w:t xml:space="preserve">Jonas T. Kaplan &amp; Sarah </w:t>
      </w:r>
      <w:r w:rsidR="000B0454">
        <w:rPr>
          <w:rFonts w:ascii="Times New Roman" w:hAnsi="Times New Roman" w:cs="Times New Roman"/>
        </w:rPr>
        <w:t xml:space="preserve">I. </w:t>
      </w:r>
      <w:r w:rsidRPr="00290F1F">
        <w:rPr>
          <w:rFonts w:ascii="Times New Roman" w:hAnsi="Times New Roman" w:cs="Times New Roman"/>
        </w:rPr>
        <w:t>Gimbel</w:t>
      </w:r>
    </w:p>
    <w:p w14:paraId="6D7B54E7" w14:textId="79316B48" w:rsidR="0005248B" w:rsidRPr="00290F1F" w:rsidRDefault="0005248B" w:rsidP="0005248B">
      <w:pPr>
        <w:rPr>
          <w:rFonts w:ascii="Times New Roman" w:hAnsi="Times New Roman" w:cs="Times New Roman"/>
        </w:rPr>
      </w:pPr>
      <w:r w:rsidRPr="00290F1F">
        <w:rPr>
          <w:rFonts w:ascii="Times New Roman" w:hAnsi="Times New Roman" w:cs="Times New Roman"/>
          <w:b/>
          <w:sz w:val="28"/>
        </w:rPr>
        <w:t>Psychology Education Title:</w:t>
      </w:r>
      <w:r w:rsidRPr="00290F1F">
        <w:rPr>
          <w:rFonts w:ascii="Times New Roman" w:hAnsi="Times New Roman" w:cs="Times New Roman"/>
          <w:sz w:val="28"/>
        </w:rPr>
        <w:t xml:space="preserve"> </w:t>
      </w:r>
      <w:r w:rsidR="0031660B">
        <w:rPr>
          <w:rFonts w:ascii="Times New Roman" w:hAnsi="Times New Roman" w:cs="Times New Roman"/>
        </w:rPr>
        <w:t>Decision-making and the Iowa Gambling Task</w:t>
      </w:r>
    </w:p>
    <w:p w14:paraId="467785F0" w14:textId="77777777" w:rsidR="00113944" w:rsidRPr="00290F1F" w:rsidRDefault="00113944" w:rsidP="000554BF">
      <w:pPr>
        <w:rPr>
          <w:rFonts w:ascii="Times New Roman" w:hAnsi="Times New Roman" w:cs="Times New Roman"/>
          <w:b/>
        </w:rPr>
      </w:pPr>
    </w:p>
    <w:p w14:paraId="56544F43" w14:textId="77777777" w:rsidR="004F6A43" w:rsidRPr="00290F1F" w:rsidRDefault="004F6A43" w:rsidP="00113944">
      <w:pPr>
        <w:rPr>
          <w:rFonts w:ascii="Times New Roman" w:hAnsi="Times New Roman" w:cs="Times New Roman"/>
          <w:b/>
          <w:sz w:val="28"/>
        </w:rPr>
      </w:pPr>
      <w:r w:rsidRPr="00290F1F">
        <w:rPr>
          <w:rFonts w:ascii="Times New Roman" w:hAnsi="Times New Roman" w:cs="Times New Roman"/>
          <w:b/>
          <w:sz w:val="28"/>
        </w:rPr>
        <w:t>Overview</w:t>
      </w:r>
    </w:p>
    <w:p w14:paraId="7C1CD891" w14:textId="057448D4" w:rsidR="006E3F5C" w:rsidRDefault="006E3F5C" w:rsidP="00113944">
      <w:pPr>
        <w:rPr>
          <w:rFonts w:ascii="Times New Roman" w:hAnsi="Times New Roman" w:cs="Times New Roman"/>
        </w:rPr>
      </w:pPr>
    </w:p>
    <w:p w14:paraId="2DF166FD" w14:textId="7C7D635F" w:rsidR="00A722CC" w:rsidRDefault="008E0F2A" w:rsidP="00113944">
      <w:pPr>
        <w:rPr>
          <w:rFonts w:ascii="Times New Roman" w:hAnsi="Times New Roman" w:cs="Times New Roman"/>
        </w:rPr>
      </w:pPr>
      <w:r>
        <w:rPr>
          <w:rFonts w:ascii="Times New Roman" w:hAnsi="Times New Roman" w:cs="Times New Roman"/>
        </w:rPr>
        <w:t>Decision-making is</w:t>
      </w:r>
      <w:r w:rsidR="00626BB1">
        <w:rPr>
          <w:rFonts w:ascii="Times New Roman" w:hAnsi="Times New Roman" w:cs="Times New Roman"/>
        </w:rPr>
        <w:t xml:space="preserve"> an important component of human executive function, in which a </w:t>
      </w:r>
      <w:r>
        <w:rPr>
          <w:rFonts w:ascii="Times New Roman" w:hAnsi="Times New Roman" w:cs="Times New Roman"/>
        </w:rPr>
        <w:t>choice</w:t>
      </w:r>
      <w:r w:rsidR="008331DF">
        <w:rPr>
          <w:rFonts w:ascii="Times New Roman" w:hAnsi="Times New Roman" w:cs="Times New Roman"/>
        </w:rPr>
        <w:t xml:space="preserve"> about a course of action or cognition</w:t>
      </w:r>
      <w:r w:rsidR="00626BB1">
        <w:rPr>
          <w:rFonts w:ascii="Times New Roman" w:hAnsi="Times New Roman" w:cs="Times New Roman"/>
        </w:rPr>
        <w:t xml:space="preserve"> is made</w:t>
      </w:r>
      <w:r>
        <w:rPr>
          <w:rFonts w:ascii="Times New Roman" w:hAnsi="Times New Roman" w:cs="Times New Roman"/>
        </w:rPr>
        <w:t xml:space="preserve"> </w:t>
      </w:r>
      <w:r w:rsidR="00626BB1">
        <w:rPr>
          <w:rFonts w:ascii="Times New Roman" w:hAnsi="Times New Roman" w:cs="Times New Roman"/>
        </w:rPr>
        <w:t>from many possibilities</w:t>
      </w:r>
      <w:r>
        <w:rPr>
          <w:rFonts w:ascii="Times New Roman" w:hAnsi="Times New Roman" w:cs="Times New Roman"/>
        </w:rPr>
        <w:t xml:space="preserve">. </w:t>
      </w:r>
      <w:r w:rsidR="00683310">
        <w:rPr>
          <w:rFonts w:ascii="Times New Roman" w:hAnsi="Times New Roman" w:cs="Times New Roman"/>
        </w:rPr>
        <w:t>Damage to the</w:t>
      </w:r>
      <w:r w:rsidR="00D470FA">
        <w:rPr>
          <w:rFonts w:ascii="Times New Roman" w:hAnsi="Times New Roman" w:cs="Times New Roman"/>
        </w:rPr>
        <w:t xml:space="preserve"> inferior parts of the</w:t>
      </w:r>
      <w:r w:rsidR="00683310">
        <w:rPr>
          <w:rFonts w:ascii="Times New Roman" w:hAnsi="Times New Roman" w:cs="Times New Roman"/>
        </w:rPr>
        <w:t xml:space="preserve"> frontal lobe</w:t>
      </w:r>
      <w:r w:rsidR="00D470FA">
        <w:rPr>
          <w:rFonts w:ascii="Times New Roman" w:hAnsi="Times New Roman" w:cs="Times New Roman"/>
        </w:rPr>
        <w:t>s</w:t>
      </w:r>
      <w:r w:rsidR="00683310">
        <w:rPr>
          <w:rFonts w:ascii="Times New Roman" w:hAnsi="Times New Roman" w:cs="Times New Roman"/>
        </w:rPr>
        <w:t xml:space="preserve"> can affect a person’s ability to make </w:t>
      </w:r>
      <w:r w:rsidR="00A42B3E">
        <w:rPr>
          <w:rFonts w:ascii="Times New Roman" w:hAnsi="Times New Roman" w:cs="Times New Roman"/>
        </w:rPr>
        <w:t>good decisions</w:t>
      </w:r>
      <w:r w:rsidR="00680823">
        <w:rPr>
          <w:rFonts w:ascii="Times New Roman" w:hAnsi="Times New Roman" w:cs="Times New Roman"/>
        </w:rPr>
        <w:t xml:space="preserve">. However, while decision-making deficits can have a large impact on one’s life, </w:t>
      </w:r>
      <w:r w:rsidR="00D470FA">
        <w:rPr>
          <w:rFonts w:ascii="Times New Roman" w:hAnsi="Times New Roman" w:cs="Times New Roman"/>
        </w:rPr>
        <w:t>these deficits can be difficult to quantify</w:t>
      </w:r>
      <w:r w:rsidR="00680823">
        <w:rPr>
          <w:rFonts w:ascii="Times New Roman" w:hAnsi="Times New Roman" w:cs="Times New Roman"/>
        </w:rPr>
        <w:t xml:space="preserve"> in the laboratory</w:t>
      </w:r>
      <w:r w:rsidR="00683310">
        <w:rPr>
          <w:rFonts w:ascii="Times New Roman" w:hAnsi="Times New Roman" w:cs="Times New Roman"/>
        </w:rPr>
        <w:t xml:space="preserve">. </w:t>
      </w:r>
      <w:r w:rsidR="00C901E2">
        <w:rPr>
          <w:rFonts w:ascii="Times New Roman" w:hAnsi="Times New Roman" w:cs="Times New Roman"/>
        </w:rPr>
        <w:t>In the mid-1990s, a task was desig</w:t>
      </w:r>
      <w:r w:rsidR="00D470FA">
        <w:rPr>
          <w:rFonts w:ascii="Times New Roman" w:hAnsi="Times New Roman" w:cs="Times New Roman"/>
        </w:rPr>
        <w:t>ned to mimic real life decision-</w:t>
      </w:r>
      <w:r w:rsidR="00C901E2">
        <w:rPr>
          <w:rFonts w:ascii="Times New Roman" w:hAnsi="Times New Roman" w:cs="Times New Roman"/>
        </w:rPr>
        <w:t xml:space="preserve">making in the laboratory. </w:t>
      </w:r>
      <w:r w:rsidR="002E16B7">
        <w:rPr>
          <w:rFonts w:ascii="Times New Roman" w:hAnsi="Times New Roman" w:cs="Times New Roman"/>
        </w:rPr>
        <w:t>This task, known as t</w:t>
      </w:r>
      <w:r w:rsidR="00C901E2">
        <w:rPr>
          <w:rFonts w:ascii="Times New Roman" w:hAnsi="Times New Roman" w:cs="Times New Roman"/>
        </w:rPr>
        <w:t>he Iowa Gambling Task (IGT</w:t>
      </w:r>
      <w:r w:rsidR="002E16B7">
        <w:rPr>
          <w:rFonts w:ascii="Times New Roman" w:hAnsi="Times New Roman" w:cs="Times New Roman"/>
        </w:rPr>
        <w:t>),</w:t>
      </w:r>
      <w:r w:rsidR="00C901E2">
        <w:rPr>
          <w:rFonts w:ascii="Times New Roman" w:hAnsi="Times New Roman" w:cs="Times New Roman"/>
        </w:rPr>
        <w:t xml:space="preserve"> is a cognitively complex task used widely </w:t>
      </w:r>
      <w:r w:rsidR="002E16B7">
        <w:rPr>
          <w:rFonts w:ascii="Times New Roman" w:hAnsi="Times New Roman" w:cs="Times New Roman"/>
        </w:rPr>
        <w:t xml:space="preserve">in research and clinical studies </w:t>
      </w:r>
      <w:r w:rsidR="00B8063F">
        <w:rPr>
          <w:rFonts w:ascii="Times New Roman" w:hAnsi="Times New Roman" w:cs="Times New Roman"/>
        </w:rPr>
        <w:t>as</w:t>
      </w:r>
      <w:r w:rsidR="00C901E2">
        <w:rPr>
          <w:rFonts w:ascii="Times New Roman" w:hAnsi="Times New Roman" w:cs="Times New Roman"/>
        </w:rPr>
        <w:t xml:space="preserve"> a highly sensiti</w:t>
      </w:r>
      <w:r w:rsidR="002E16B7">
        <w:rPr>
          <w:rFonts w:ascii="Times New Roman" w:hAnsi="Times New Roman" w:cs="Times New Roman"/>
        </w:rPr>
        <w:t>ve measure of decision-</w:t>
      </w:r>
      <w:r w:rsidR="00C901E2">
        <w:rPr>
          <w:rFonts w:ascii="Times New Roman" w:hAnsi="Times New Roman" w:cs="Times New Roman"/>
        </w:rPr>
        <w:t>making</w:t>
      </w:r>
      <w:r w:rsidR="00680823">
        <w:rPr>
          <w:rFonts w:ascii="Times New Roman" w:hAnsi="Times New Roman" w:cs="Times New Roman"/>
        </w:rPr>
        <w:t xml:space="preserve"> ability.</w:t>
      </w:r>
      <w:r w:rsidR="004B5902">
        <w:rPr>
          <w:rFonts w:ascii="Times New Roman" w:hAnsi="Times New Roman" w:cs="Times New Roman"/>
        </w:rPr>
        <w:fldChar w:fldCharType="begin">
          <w:fldData xml:space="preserve">PEVuZE5vdGU+PENpdGU+PEF1dGhvcj5CZWNoYXJhPC9BdXRob3I+PFllYXI+MTk5NDwvWWVhcj48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</w:fldData>
        </w:fldChar>
      </w:r>
      <w:r w:rsidR="004B5902">
        <w:rPr>
          <w:rFonts w:ascii="Times New Roman" w:hAnsi="Times New Roman" w:cs="Times New Roman"/>
        </w:rPr>
        <w:instrText xml:space="preserve"> ADDIN EN.CITE </w:instrText>
      </w:r>
      <w:r w:rsidR="004B5902">
        <w:rPr>
          <w:rFonts w:ascii="Times New Roman" w:hAnsi="Times New Roman" w:cs="Times New Roman"/>
        </w:rPr>
        <w:fldChar w:fldCharType="begin">
          <w:fldData xml:space="preserve">PEVuZE5vdGU+PENpdGU+PEF1dGhvcj5CZWNoYXJhPC9BdXRob3I+PFllYXI+MTk5NDwvWWVhcj48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</w:fldData>
        </w:fldChar>
      </w:r>
      <w:r w:rsidR="004B5902">
        <w:rPr>
          <w:rFonts w:ascii="Times New Roman" w:hAnsi="Times New Roman" w:cs="Times New Roman"/>
        </w:rPr>
        <w:instrText xml:space="preserve"> ADDIN EN.CITE.DATA </w:instrText>
      </w:r>
      <w:r w:rsidR="004B5902">
        <w:rPr>
          <w:rFonts w:ascii="Times New Roman" w:hAnsi="Times New Roman" w:cs="Times New Roman"/>
        </w:rPr>
      </w:r>
      <w:r w:rsidR="004B5902">
        <w:rPr>
          <w:rFonts w:ascii="Times New Roman" w:hAnsi="Times New Roman" w:cs="Times New Roman"/>
        </w:rPr>
        <w:fldChar w:fldCharType="end"/>
      </w:r>
      <w:r w:rsidR="004B5902">
        <w:rPr>
          <w:rFonts w:ascii="Times New Roman" w:hAnsi="Times New Roman" w:cs="Times New Roman"/>
        </w:rPr>
      </w:r>
      <w:r w:rsidR="004B5902">
        <w:rPr>
          <w:rFonts w:ascii="Times New Roman" w:hAnsi="Times New Roman" w:cs="Times New Roman"/>
        </w:rPr>
        <w:fldChar w:fldCharType="separate"/>
      </w:r>
      <w:r w:rsidR="004B5902" w:rsidRPr="000C44A1">
        <w:rPr>
          <w:rFonts w:ascii="Times New Roman" w:hAnsi="Times New Roman" w:cs="Times New Roman"/>
          <w:noProof/>
          <w:vertAlign w:val="superscript"/>
        </w:rPr>
        <w:t>1-3</w:t>
      </w:r>
      <w:r w:rsidR="004B5902">
        <w:rPr>
          <w:rFonts w:ascii="Times New Roman" w:hAnsi="Times New Roman" w:cs="Times New Roman"/>
        </w:rPr>
        <w:fldChar w:fldCharType="end"/>
      </w:r>
      <w:r w:rsidR="00680823">
        <w:rPr>
          <w:rFonts w:ascii="Times New Roman" w:hAnsi="Times New Roman" w:cs="Times New Roman"/>
        </w:rPr>
        <w:t xml:space="preserve"> </w:t>
      </w:r>
    </w:p>
    <w:p w14:paraId="673BC8C3" w14:textId="578208EA" w:rsidR="00A722CC" w:rsidRDefault="00A722CC" w:rsidP="00113944">
      <w:pPr>
        <w:rPr>
          <w:rFonts w:ascii="Times New Roman" w:hAnsi="Times New Roman" w:cs="Times New Roman"/>
        </w:rPr>
      </w:pPr>
      <w:r>
        <w:rPr>
          <w:rFonts w:ascii="Times New Roman" w:hAnsi="Times New Roman" w:cs="Times New Roman"/>
        </w:rPr>
        <w:tab/>
        <w:t xml:space="preserve">In the IGT, a participant is shown four decks of cards and chooses to reveal a card from one deck on each turn. When a card is turned over, the participant will receive some money, but sometimes will also be required to pay a penalty. Two of the decks have higher payoffs, but also have high penalties such that choosing from these decks leads to a net loss in the long term. </w:t>
      </w:r>
      <w:r w:rsidR="00A709DC">
        <w:rPr>
          <w:rFonts w:ascii="Times New Roman" w:hAnsi="Times New Roman" w:cs="Times New Roman"/>
        </w:rPr>
        <w:t xml:space="preserve">The other two </w:t>
      </w:r>
      <w:r>
        <w:rPr>
          <w:rFonts w:ascii="Times New Roman" w:hAnsi="Times New Roman" w:cs="Times New Roman"/>
        </w:rPr>
        <w:t>decks have lower payoffs, but als</w:t>
      </w:r>
      <w:r w:rsidR="00A709DC">
        <w:rPr>
          <w:rFonts w:ascii="Times New Roman" w:hAnsi="Times New Roman" w:cs="Times New Roman"/>
        </w:rPr>
        <w:t xml:space="preserve">o present smaller penalties, so that choosing from these decks leads to a net gain. </w:t>
      </w:r>
      <w:r w:rsidR="00F9645A">
        <w:rPr>
          <w:rFonts w:ascii="Times New Roman" w:hAnsi="Times New Roman" w:cs="Times New Roman"/>
        </w:rPr>
        <w:t xml:space="preserve">Thus, to make an advantageous </w:t>
      </w:r>
      <w:r w:rsidR="00B8063F">
        <w:rPr>
          <w:rFonts w:ascii="Times New Roman" w:hAnsi="Times New Roman" w:cs="Times New Roman"/>
        </w:rPr>
        <w:t>choice, participants must integrate information about losses and gains over time.</w:t>
      </w:r>
    </w:p>
    <w:p w14:paraId="7F73AE6C" w14:textId="4C15DAA0" w:rsidR="00680823" w:rsidRDefault="008331DF" w:rsidP="005412F1">
      <w:pPr>
        <w:ind w:firstLine="720"/>
        <w:rPr>
          <w:rFonts w:ascii="Times New Roman" w:hAnsi="Times New Roman" w:cs="Times New Roman"/>
        </w:rPr>
      </w:pPr>
      <w:r>
        <w:rPr>
          <w:rFonts w:ascii="Times New Roman" w:hAnsi="Times New Roman" w:cs="Times New Roman"/>
        </w:rPr>
        <w:t>This video demonstrates</w:t>
      </w:r>
      <w:r w:rsidR="0023175E">
        <w:rPr>
          <w:rFonts w:ascii="Times New Roman" w:hAnsi="Times New Roman" w:cs="Times New Roman"/>
        </w:rPr>
        <w:t xml:space="preserve"> how to administer the IGT to compare the performance of patients with damage to the ventromedial prefrontal cortex to a group of matched control subjects, revealing the unique contribution of this brain region to decision-making.  </w:t>
      </w:r>
    </w:p>
    <w:p w14:paraId="3C5367C5" w14:textId="77777777" w:rsidR="009E0A38" w:rsidRPr="006E3F5C" w:rsidRDefault="009E0A38" w:rsidP="00113944">
      <w:pPr>
        <w:rPr>
          <w:rFonts w:ascii="Times New Roman" w:hAnsi="Times New Roman" w:cs="Times New Roman"/>
        </w:rPr>
      </w:pPr>
    </w:p>
    <w:p w14:paraId="0AB1B259" w14:textId="0BAEDB66" w:rsidR="00113944" w:rsidRPr="00290F1F" w:rsidRDefault="004C7D04" w:rsidP="00113944">
      <w:pPr>
        <w:rPr>
          <w:rFonts w:ascii="Times New Roman" w:hAnsi="Times New Roman" w:cs="Times New Roman"/>
          <w:b/>
          <w:sz w:val="28"/>
        </w:rPr>
      </w:pPr>
      <w:r w:rsidRPr="00290F1F">
        <w:rPr>
          <w:rFonts w:ascii="Times New Roman" w:hAnsi="Times New Roman" w:cs="Times New Roman"/>
          <w:b/>
          <w:sz w:val="28"/>
        </w:rPr>
        <w:t>Procedure</w:t>
      </w:r>
    </w:p>
    <w:p w14:paraId="47A6D7AF" w14:textId="77777777" w:rsidR="004F6A43" w:rsidRPr="00C7625C" w:rsidRDefault="004F6A43" w:rsidP="00113944">
      <w:pPr>
        <w:rPr>
          <w:rFonts w:ascii="Times New Roman" w:hAnsi="Times New Roman" w:cs="Times New Roman"/>
          <w:b/>
        </w:rPr>
      </w:pPr>
    </w:p>
    <w:p w14:paraId="57FDC6BA" w14:textId="77777777" w:rsidR="00024CAA" w:rsidRDefault="00024CAA" w:rsidP="005467A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Participant Recruitment</w:t>
      </w:r>
    </w:p>
    <w:p w14:paraId="1AFBFB2D" w14:textId="77777777" w:rsidR="00024CAA" w:rsidRDefault="00024CAA" w:rsidP="00024CAA">
      <w:pPr>
        <w:pStyle w:val="ListParagraph"/>
        <w:ind w:left="792"/>
        <w:rPr>
          <w:rFonts w:ascii="Times New Roman" w:hAnsi="Times New Roman" w:cs="Times New Roman"/>
          <w:sz w:val="24"/>
          <w:szCs w:val="24"/>
        </w:rPr>
      </w:pPr>
    </w:p>
    <w:p w14:paraId="176E9C89" w14:textId="3DBDAA42" w:rsidR="005467AC" w:rsidRDefault="005467AC" w:rsidP="00024CAA">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Patient Recruitment</w:t>
      </w:r>
    </w:p>
    <w:p w14:paraId="0977F962" w14:textId="77777777" w:rsidR="005467AC" w:rsidRDefault="005467AC" w:rsidP="005467AC">
      <w:pPr>
        <w:pStyle w:val="ListParagraph"/>
        <w:ind w:left="792"/>
        <w:rPr>
          <w:rFonts w:ascii="Times New Roman" w:hAnsi="Times New Roman" w:cs="Times New Roman"/>
          <w:sz w:val="24"/>
          <w:szCs w:val="24"/>
        </w:rPr>
      </w:pPr>
    </w:p>
    <w:p w14:paraId="1ABE055F" w14:textId="1F636289" w:rsidR="005170C7" w:rsidRDefault="00DB5ADE" w:rsidP="00024CAA">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 xml:space="preserve">Recruit </w:t>
      </w:r>
      <w:r w:rsidR="00024CAA">
        <w:rPr>
          <w:rFonts w:ascii="Times New Roman" w:hAnsi="Times New Roman" w:cs="Times New Roman"/>
          <w:sz w:val="24"/>
          <w:szCs w:val="24"/>
        </w:rPr>
        <w:t xml:space="preserve">ten </w:t>
      </w:r>
      <w:r>
        <w:rPr>
          <w:rFonts w:ascii="Times New Roman" w:hAnsi="Times New Roman" w:cs="Times New Roman"/>
          <w:sz w:val="24"/>
          <w:szCs w:val="24"/>
        </w:rPr>
        <w:t>patients with damage to the ventromedial sector of the p</w:t>
      </w:r>
      <w:r w:rsidR="00426B10">
        <w:rPr>
          <w:rFonts w:ascii="Times New Roman" w:hAnsi="Times New Roman" w:cs="Times New Roman"/>
          <w:sz w:val="24"/>
          <w:szCs w:val="24"/>
        </w:rPr>
        <w:t>re</w:t>
      </w:r>
      <w:r>
        <w:rPr>
          <w:rFonts w:ascii="Times New Roman" w:hAnsi="Times New Roman" w:cs="Times New Roman"/>
          <w:sz w:val="24"/>
          <w:szCs w:val="24"/>
        </w:rPr>
        <w:t xml:space="preserve">frontal cortices. </w:t>
      </w:r>
    </w:p>
    <w:p w14:paraId="5A551BCA" w14:textId="77777777" w:rsidR="00F1600E" w:rsidRDefault="00F1600E" w:rsidP="00F1600E">
      <w:pPr>
        <w:pStyle w:val="ListParagraph"/>
        <w:ind w:left="1224"/>
        <w:rPr>
          <w:ins w:id="0" w:author="Dennis McGonagle" w:date="2015-08-26T10:05:00Z"/>
          <w:rFonts w:ascii="Times New Roman" w:hAnsi="Times New Roman" w:cs="Times New Roman"/>
          <w:sz w:val="24"/>
          <w:szCs w:val="24"/>
        </w:rPr>
      </w:pPr>
    </w:p>
    <w:p w14:paraId="35C472C7" w14:textId="6239DB94" w:rsidR="005467AC" w:rsidRDefault="00E15BEB" w:rsidP="00024CAA">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 xml:space="preserve">Damage to this region </w:t>
      </w:r>
      <w:r w:rsidR="008331DF">
        <w:rPr>
          <w:rFonts w:ascii="Times New Roman" w:hAnsi="Times New Roman" w:cs="Times New Roman"/>
          <w:sz w:val="24"/>
          <w:szCs w:val="24"/>
        </w:rPr>
        <w:t>is</w:t>
      </w:r>
      <w:r>
        <w:rPr>
          <w:rFonts w:ascii="Times New Roman" w:hAnsi="Times New Roman" w:cs="Times New Roman"/>
          <w:sz w:val="24"/>
          <w:szCs w:val="24"/>
        </w:rPr>
        <w:t xml:space="preserve"> confirmed by neuroimaging with MRI. The ventromedial prefrontal cortex is located at the most anterior medial wall of the cerebral cortex, on the ventral surface.</w:t>
      </w:r>
      <w:ins w:id="1" w:author="Dennis McGonagle" w:date="2015-08-26T10:05:00Z">
        <w:r>
          <w:rPr>
            <w:rFonts w:ascii="Times New Roman" w:hAnsi="Times New Roman" w:cs="Times New Roman"/>
            <w:sz w:val="24"/>
            <w:szCs w:val="24"/>
          </w:rPr>
          <w:t xml:space="preserve"> </w:t>
        </w:r>
        <w:r w:rsidR="004416C5">
          <w:rPr>
            <w:rFonts w:ascii="Times New Roman" w:hAnsi="Times New Roman" w:cs="Times New Roman"/>
            <w:sz w:val="24"/>
            <w:szCs w:val="24"/>
          </w:rPr>
          <w:t xml:space="preserve">Damage can be unilateral or bilateral, but should not extend beyond the ventromedial prefrontal cortex. </w:t>
        </w:r>
        <w:r w:rsidR="00F1600E">
          <w:rPr>
            <w:rFonts w:ascii="Times New Roman" w:hAnsi="Times New Roman" w:cs="Times New Roman"/>
            <w:sz w:val="24"/>
            <w:szCs w:val="24"/>
          </w:rPr>
          <w:t xml:space="preserve">An example of the brain of such a patient is shown in </w:t>
        </w:r>
        <w:r w:rsidR="00F1600E" w:rsidRPr="00F1600E">
          <w:rPr>
            <w:rFonts w:ascii="Times New Roman" w:hAnsi="Times New Roman" w:cs="Times New Roman"/>
            <w:b/>
            <w:sz w:val="24"/>
            <w:szCs w:val="24"/>
          </w:rPr>
          <w:t>Figure 1</w:t>
        </w:r>
        <w:r w:rsidR="00F1600E">
          <w:rPr>
            <w:rFonts w:ascii="Times New Roman" w:hAnsi="Times New Roman" w:cs="Times New Roman"/>
            <w:sz w:val="24"/>
            <w:szCs w:val="24"/>
          </w:rPr>
          <w:t>.</w:t>
        </w:r>
      </w:ins>
      <w:r w:rsidR="00F1600E">
        <w:rPr>
          <w:rFonts w:ascii="Times New Roman" w:hAnsi="Times New Roman" w:cs="Times New Roman"/>
          <w:sz w:val="24"/>
          <w:szCs w:val="24"/>
        </w:rPr>
        <w:t xml:space="preserve"> </w:t>
      </w:r>
    </w:p>
    <w:p w14:paraId="51492EE7" w14:textId="77777777" w:rsidR="00024CAA" w:rsidRDefault="00024CAA" w:rsidP="00024CAA">
      <w:pPr>
        <w:pStyle w:val="ListParagraph"/>
        <w:ind w:left="792"/>
        <w:rPr>
          <w:rFonts w:ascii="Times New Roman" w:hAnsi="Times New Roman" w:cs="Times New Roman"/>
          <w:sz w:val="24"/>
          <w:szCs w:val="24"/>
        </w:rPr>
      </w:pPr>
    </w:p>
    <w:p w14:paraId="35FF375F" w14:textId="4FDFA1A6" w:rsidR="00024CAA" w:rsidRDefault="00024CAA" w:rsidP="00024CAA">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Control Recruitment</w:t>
      </w:r>
    </w:p>
    <w:p w14:paraId="45A66002" w14:textId="77777777" w:rsidR="005170C7" w:rsidRDefault="005170C7" w:rsidP="005170C7">
      <w:pPr>
        <w:pStyle w:val="ListParagraph"/>
        <w:ind w:left="792"/>
        <w:rPr>
          <w:rFonts w:ascii="Times New Roman" w:hAnsi="Times New Roman" w:cs="Times New Roman"/>
          <w:sz w:val="24"/>
          <w:szCs w:val="24"/>
        </w:rPr>
      </w:pPr>
    </w:p>
    <w:p w14:paraId="7F992656" w14:textId="5B623A12" w:rsidR="00024CAA" w:rsidRDefault="00024CAA" w:rsidP="00024CAA">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Recruit twenty participants without brain damage, who are matched in age and intellect with the patient population.</w:t>
      </w:r>
    </w:p>
    <w:p w14:paraId="7E6CFBA7" w14:textId="77777777" w:rsidR="00024CAA" w:rsidRPr="00024CAA" w:rsidRDefault="00024CAA" w:rsidP="00024CAA">
      <w:pPr>
        <w:rPr>
          <w:rFonts w:ascii="Times New Roman" w:hAnsi="Times New Roman" w:cs="Times New Roman"/>
        </w:rPr>
      </w:pPr>
    </w:p>
    <w:p w14:paraId="4C740DF7" w14:textId="73FFDCAD" w:rsidR="005467AC" w:rsidRDefault="00024CAA" w:rsidP="005467AC">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Make sure that the participants have</w:t>
      </w:r>
      <w:r w:rsidR="005467AC">
        <w:rPr>
          <w:rFonts w:ascii="Times New Roman" w:hAnsi="Times New Roman" w:cs="Times New Roman"/>
          <w:sz w:val="24"/>
          <w:szCs w:val="24"/>
        </w:rPr>
        <w:t xml:space="preserve"> been fully informed of the research procedures and ha</w:t>
      </w:r>
      <w:r w:rsidR="008331DF">
        <w:rPr>
          <w:rFonts w:ascii="Times New Roman" w:hAnsi="Times New Roman" w:cs="Times New Roman"/>
          <w:sz w:val="24"/>
          <w:szCs w:val="24"/>
        </w:rPr>
        <w:t>ve</w:t>
      </w:r>
      <w:r w:rsidR="005467AC">
        <w:rPr>
          <w:rFonts w:ascii="Times New Roman" w:hAnsi="Times New Roman" w:cs="Times New Roman"/>
          <w:sz w:val="24"/>
          <w:szCs w:val="24"/>
        </w:rPr>
        <w:t xml:space="preserve"> signed all the appropriate consent forms. </w:t>
      </w:r>
    </w:p>
    <w:p w14:paraId="1B48961F" w14:textId="77777777" w:rsidR="005467AC" w:rsidRDefault="005467AC" w:rsidP="005467AC">
      <w:pPr>
        <w:pStyle w:val="ListParagraph"/>
        <w:ind w:left="360"/>
        <w:rPr>
          <w:rFonts w:ascii="Times New Roman" w:hAnsi="Times New Roman" w:cs="Times New Roman"/>
          <w:sz w:val="24"/>
          <w:szCs w:val="24"/>
        </w:rPr>
      </w:pPr>
    </w:p>
    <w:p w14:paraId="4AB3F17D" w14:textId="77777777" w:rsidR="005467AC" w:rsidRDefault="005467AC" w:rsidP="005467A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Data Collection</w:t>
      </w:r>
    </w:p>
    <w:p w14:paraId="76A92378" w14:textId="77777777" w:rsidR="005170C7" w:rsidRDefault="005170C7" w:rsidP="005170C7">
      <w:pPr>
        <w:pStyle w:val="ListParagraph"/>
        <w:ind w:left="360"/>
        <w:rPr>
          <w:rFonts w:ascii="Times New Roman" w:hAnsi="Times New Roman" w:cs="Times New Roman"/>
          <w:sz w:val="24"/>
          <w:szCs w:val="24"/>
        </w:rPr>
      </w:pPr>
    </w:p>
    <w:p w14:paraId="6EC56600" w14:textId="42C7DA91" w:rsidR="00C54BF7" w:rsidRDefault="008331DF" w:rsidP="00C54BF7">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In order to examine decision-</w:t>
      </w:r>
      <w:r w:rsidR="00C54BF7">
        <w:rPr>
          <w:rFonts w:ascii="Times New Roman" w:hAnsi="Times New Roman" w:cs="Times New Roman"/>
          <w:sz w:val="24"/>
          <w:szCs w:val="24"/>
        </w:rPr>
        <w:t>making deficits in patients with ventromedial prefrontal cortex damage, patients and control participants will</w:t>
      </w:r>
      <w:r w:rsidR="00426B10">
        <w:rPr>
          <w:rFonts w:ascii="Times New Roman" w:hAnsi="Times New Roman" w:cs="Times New Roman"/>
          <w:sz w:val="24"/>
          <w:szCs w:val="24"/>
        </w:rPr>
        <w:t xml:space="preserve"> perform the Iowa Gambling Task.</w:t>
      </w:r>
      <w:ins w:id="2" w:author="Jessica Stanis" w:date="2015-08-27T11:56:00Z">
        <w:r w:rsidR="009A0F1A">
          <w:rPr>
            <w:rFonts w:ascii="Times New Roman" w:hAnsi="Times New Roman" w:cs="Times New Roman"/>
            <w:sz w:val="24"/>
            <w:szCs w:val="24"/>
          </w:rPr>
          <w:fldChar w:fldCharType="begin"/>
        </w:r>
        <w:r w:rsidR="009A0F1A">
          <w:rPr>
            <w:rFonts w:ascii="Times New Roman" w:hAnsi="Times New Roman" w:cs="Times New Roman"/>
            <w:sz w:val="24"/>
            <w:szCs w:val="24"/>
          </w:rPr>
          <w:instrText xml:space="preserve"> ADDIN EN.CITE &lt;EndNote&gt;&lt;Cite&gt;&lt;Author&gt;Bechara&lt;/Author&gt;&lt;Year&gt;1994&lt;/Year&gt;&lt;RecNum&gt;8&lt;/RecNum&gt;&lt;DisplayText&gt;&lt;style face="superscript"&gt;1&lt;/style&gt;&lt;/DisplayText&gt;&lt;record&gt;&lt;rec-number&gt;8&lt;/rec-number&gt;&lt;foreign-keys&gt;&lt;key app="EN" db-id="9pdw9pzz8zr5peet2e4v0sv0pweef0zpvs95" timestamp="1435013067"&gt;8&lt;/key&gt;&lt;/foreign-keys&gt;&lt;ref-type name="Journal Article"&gt;17&lt;/ref-type&gt;&lt;contributors&gt;&lt;authors&gt;&lt;author&gt;Bechara, A.&lt;/author&gt;&lt;author&gt;Damasio, A. R.&lt;/author&gt;&lt;author&gt;Damasio, H.&lt;/author&gt;&lt;author&gt;Anderson, S. W.&lt;/author&gt;&lt;/authors&gt;&lt;/contributors&gt;&lt;auth-address&gt;Department of Neurology, University of Iowa College of Medicine, Iowa City 52242.&lt;/auth-address&gt;&lt;titles&gt;&lt;title&gt;Insensitivity to future consequences following damage to human prefrontal cortex&lt;/title&gt;&lt;secondary-title&gt;Cognition&lt;/secondary-title&gt;&lt;/titles&gt;&lt;periodical&gt;&lt;full-title&gt;Cognition&lt;/full-title&gt;&lt;/periodical&gt;&lt;pages&gt;7-15&lt;/pages&gt;&lt;volume&gt;50&lt;/volume&gt;&lt;number&gt;1-3&lt;/number&gt;&lt;keywords&gt;&lt;keyword&gt;Adult&lt;/keyword&gt;&lt;keyword&gt;Aged&lt;/keyword&gt;&lt;keyword&gt;Aged, 80 and over&lt;/keyword&gt;&lt;keyword&gt;Brain Damage, Chronic/*physiopathology/psychology&lt;/keyword&gt;&lt;keyword&gt;Concept Formation/physiology&lt;/keyword&gt;&lt;keyword&gt;Decision Making/*physiology&lt;/keyword&gt;&lt;keyword&gt;Female&lt;/keyword&gt;&lt;keyword&gt;Humans&lt;/keyword&gt;&lt;keyword&gt;Male&lt;/keyword&gt;&lt;keyword&gt;Mental Recall/physiology&lt;/keyword&gt;&lt;keyword&gt;Middle Aged&lt;/keyword&gt;&lt;keyword&gt;*Motivation&lt;/keyword&gt;&lt;keyword&gt;Neuropsychological Tests&lt;/keyword&gt;&lt;keyword&gt;Prefrontal Cortex/*physiopathology&lt;/keyword&gt;&lt;/keywords&gt;&lt;dates&gt;&lt;year&gt;1994&lt;/year&gt;&lt;pub-dates&gt;&lt;date&gt;Apr-Jun&lt;/date&gt;&lt;/pub-dates&gt;&lt;/dates&gt;&lt;isbn&gt;0010-0277 (Print)&amp;#xD;0010-0277 (Linking)&lt;/isbn&gt;&lt;accession-num&gt;8039375&lt;/accession-num&gt;&lt;urls&gt;&lt;related-urls&gt;&lt;url&gt;http://www.ncbi.nlm.nih.gov/pubmed/8039375&lt;/url&gt;&lt;/related-urls&gt;&lt;/urls&gt;&lt;/record&gt;&lt;/Cite&gt;&lt;/EndNote&gt;</w:instrText>
        </w:r>
        <w:r w:rsidR="009A0F1A">
          <w:rPr>
            <w:rFonts w:ascii="Times New Roman" w:hAnsi="Times New Roman" w:cs="Times New Roman"/>
            <w:sz w:val="24"/>
            <w:szCs w:val="24"/>
          </w:rPr>
          <w:fldChar w:fldCharType="separate"/>
        </w:r>
        <w:r w:rsidR="009A0F1A" w:rsidRPr="00426B10">
          <w:rPr>
            <w:rFonts w:ascii="Times New Roman" w:hAnsi="Times New Roman" w:cs="Times New Roman"/>
            <w:noProof/>
            <w:sz w:val="24"/>
            <w:szCs w:val="24"/>
            <w:vertAlign w:val="superscript"/>
          </w:rPr>
          <w:t>1</w:t>
        </w:r>
        <w:r w:rsidR="009A0F1A">
          <w:rPr>
            <w:rFonts w:ascii="Times New Roman" w:hAnsi="Times New Roman" w:cs="Times New Roman"/>
            <w:sz w:val="24"/>
            <w:szCs w:val="24"/>
          </w:rPr>
          <w:fldChar w:fldCharType="end"/>
        </w:r>
      </w:ins>
    </w:p>
    <w:p w14:paraId="0F7634C6" w14:textId="77777777" w:rsidR="00DB5ADE" w:rsidRDefault="00DB5ADE" w:rsidP="00DB5ADE">
      <w:pPr>
        <w:pStyle w:val="ListParagraph"/>
        <w:ind w:left="360"/>
        <w:rPr>
          <w:rFonts w:ascii="Times New Roman" w:hAnsi="Times New Roman" w:cs="Times New Roman"/>
          <w:sz w:val="24"/>
          <w:szCs w:val="24"/>
        </w:rPr>
      </w:pPr>
    </w:p>
    <w:p w14:paraId="04216040" w14:textId="6639FC03" w:rsidR="00DB5ADE" w:rsidRDefault="008331DF" w:rsidP="00DB5ADE">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Seat the participant</w:t>
      </w:r>
      <w:r w:rsidR="00DB5ADE">
        <w:rPr>
          <w:rFonts w:ascii="Times New Roman" w:hAnsi="Times New Roman" w:cs="Times New Roman"/>
          <w:sz w:val="24"/>
          <w:szCs w:val="24"/>
        </w:rPr>
        <w:t xml:space="preserve"> at a table in front of </w:t>
      </w:r>
      <w:r>
        <w:rPr>
          <w:rFonts w:ascii="Times New Roman" w:hAnsi="Times New Roman" w:cs="Times New Roman"/>
          <w:sz w:val="24"/>
          <w:szCs w:val="24"/>
        </w:rPr>
        <w:t>four</w:t>
      </w:r>
      <w:r w:rsidR="00DB5ADE">
        <w:rPr>
          <w:rFonts w:ascii="Times New Roman" w:hAnsi="Times New Roman" w:cs="Times New Roman"/>
          <w:sz w:val="24"/>
          <w:szCs w:val="24"/>
        </w:rPr>
        <w:t xml:space="preserve"> decks of identical-looking cards.</w:t>
      </w:r>
    </w:p>
    <w:p w14:paraId="6C0F5F4F" w14:textId="77777777" w:rsidR="001E5451" w:rsidRDefault="001E5451" w:rsidP="001E5451">
      <w:pPr>
        <w:pStyle w:val="ListParagraph"/>
        <w:ind w:left="792"/>
        <w:rPr>
          <w:rFonts w:ascii="Times New Roman" w:hAnsi="Times New Roman" w:cs="Times New Roman"/>
          <w:sz w:val="24"/>
          <w:szCs w:val="24"/>
        </w:rPr>
      </w:pPr>
    </w:p>
    <w:p w14:paraId="3F1712F8" w14:textId="7E4A0317" w:rsidR="001E5451" w:rsidRPr="008331DF" w:rsidRDefault="004371BF" w:rsidP="001E545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Give the participant</w:t>
      </w:r>
      <w:r w:rsidR="00DB5ADE" w:rsidRPr="001E5451">
        <w:rPr>
          <w:rFonts w:ascii="Times New Roman" w:hAnsi="Times New Roman" w:cs="Times New Roman"/>
          <w:sz w:val="24"/>
          <w:szCs w:val="24"/>
        </w:rPr>
        <w:t xml:space="preserve"> $2000 in play money.</w:t>
      </w:r>
      <w:r w:rsidR="008331DF">
        <w:rPr>
          <w:rFonts w:ascii="Times New Roman" w:hAnsi="Times New Roman" w:cs="Times New Roman"/>
          <w:sz w:val="24"/>
          <w:szCs w:val="24"/>
        </w:rPr>
        <w:br/>
      </w:r>
    </w:p>
    <w:p w14:paraId="2AB63EE7" w14:textId="09B86443" w:rsidR="004E1CE5" w:rsidRDefault="004E1CE5" w:rsidP="00DB5ADE">
      <w:pPr>
        <w:pStyle w:val="ListParagraph"/>
        <w:numPr>
          <w:ilvl w:val="1"/>
          <w:numId w:val="5"/>
        </w:numPr>
        <w:rPr>
          <w:ins w:id="3" w:author="Dennis McGonagle" w:date="2015-08-26T10:05:00Z"/>
          <w:rFonts w:ascii="Times New Roman" w:hAnsi="Times New Roman" w:cs="Times New Roman"/>
          <w:sz w:val="24"/>
          <w:szCs w:val="24"/>
        </w:rPr>
      </w:pPr>
      <w:ins w:id="4" w:author="Dennis McGonagle" w:date="2015-08-26T10:05:00Z">
        <w:r>
          <w:rPr>
            <w:rFonts w:ascii="Times New Roman" w:hAnsi="Times New Roman" w:cs="Times New Roman"/>
            <w:sz w:val="24"/>
            <w:szCs w:val="24"/>
          </w:rPr>
          <w:t xml:space="preserve">Provide instructions to the participant about how the experiment will unfold. </w:t>
        </w:r>
      </w:ins>
      <w:r w:rsidR="005126F3">
        <w:rPr>
          <w:rFonts w:ascii="Times New Roman" w:hAnsi="Times New Roman" w:cs="Times New Roman"/>
          <w:sz w:val="24"/>
          <w:szCs w:val="24"/>
        </w:rPr>
        <w:br/>
      </w:r>
    </w:p>
    <w:p w14:paraId="7DE2A3CE" w14:textId="2C97EFAC" w:rsidR="00DB5ADE" w:rsidRDefault="007605B6" w:rsidP="000D2829">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T</w:t>
      </w:r>
      <w:r w:rsidR="001E5451">
        <w:rPr>
          <w:rFonts w:ascii="Times New Roman" w:hAnsi="Times New Roman" w:cs="Times New Roman"/>
          <w:sz w:val="24"/>
          <w:szCs w:val="24"/>
        </w:rPr>
        <w:t>e</w:t>
      </w:r>
      <w:r>
        <w:rPr>
          <w:rFonts w:ascii="Times New Roman" w:hAnsi="Times New Roman" w:cs="Times New Roman"/>
          <w:sz w:val="24"/>
          <w:szCs w:val="24"/>
        </w:rPr>
        <w:t>ll</w:t>
      </w:r>
      <w:r w:rsidR="001E5451">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1E5451">
        <w:rPr>
          <w:rFonts w:ascii="Times New Roman" w:hAnsi="Times New Roman" w:cs="Times New Roman"/>
          <w:sz w:val="24"/>
          <w:szCs w:val="24"/>
        </w:rPr>
        <w:t xml:space="preserve">participant that the game requires a series of card selections, turning over one card at a time from any of the </w:t>
      </w:r>
      <w:r w:rsidR="008331DF">
        <w:rPr>
          <w:rFonts w:ascii="Times New Roman" w:hAnsi="Times New Roman" w:cs="Times New Roman"/>
          <w:sz w:val="24"/>
          <w:szCs w:val="24"/>
        </w:rPr>
        <w:t>four</w:t>
      </w:r>
      <w:r w:rsidR="001E5451">
        <w:rPr>
          <w:rFonts w:ascii="Times New Roman" w:hAnsi="Times New Roman" w:cs="Times New Roman"/>
          <w:sz w:val="24"/>
          <w:szCs w:val="24"/>
        </w:rPr>
        <w:t xml:space="preserve"> piles of cards.</w:t>
      </w:r>
    </w:p>
    <w:p w14:paraId="2D6E705D" w14:textId="77777777" w:rsidR="001E5451" w:rsidRPr="001E5451" w:rsidRDefault="001E5451" w:rsidP="001E5451">
      <w:pPr>
        <w:rPr>
          <w:rFonts w:ascii="Times New Roman" w:hAnsi="Times New Roman" w:cs="Times New Roman"/>
        </w:rPr>
      </w:pPr>
    </w:p>
    <w:p w14:paraId="66A5F9A7" w14:textId="0818BA61" w:rsidR="00C859E4" w:rsidRDefault="004E1CE5" w:rsidP="00C859E4">
      <w:pPr>
        <w:pStyle w:val="ListParagraph"/>
        <w:numPr>
          <w:ilvl w:val="2"/>
          <w:numId w:val="5"/>
        </w:numPr>
        <w:rPr>
          <w:ins w:id="5" w:author="Dennis McGonagle" w:date="2015-08-26T10:05:00Z"/>
          <w:rFonts w:ascii="Times New Roman" w:hAnsi="Times New Roman" w:cs="Times New Roman"/>
          <w:sz w:val="24"/>
          <w:szCs w:val="24"/>
        </w:rPr>
      </w:pPr>
      <w:ins w:id="6" w:author="Dennis McGonagle" w:date="2015-08-26T10:05:00Z">
        <w:r>
          <w:rPr>
            <w:rFonts w:ascii="Times New Roman" w:hAnsi="Times New Roman" w:cs="Times New Roman"/>
            <w:sz w:val="24"/>
            <w:szCs w:val="24"/>
          </w:rPr>
          <w:t>Tell the participant that t</w:t>
        </w:r>
        <w:r w:rsidR="00C859E4">
          <w:rPr>
            <w:rFonts w:ascii="Times New Roman" w:hAnsi="Times New Roman" w:cs="Times New Roman"/>
            <w:sz w:val="24"/>
            <w:szCs w:val="24"/>
          </w:rPr>
          <w:t>he goal of the task is to maximize profit on the loan money.</w:t>
        </w:r>
      </w:ins>
    </w:p>
    <w:p w14:paraId="086761F3" w14:textId="77777777" w:rsidR="00C859E4" w:rsidRDefault="00C859E4" w:rsidP="00463734">
      <w:pPr>
        <w:pStyle w:val="ListParagraph"/>
        <w:ind w:left="1224"/>
        <w:rPr>
          <w:ins w:id="7" w:author="Dennis McGonagle" w:date="2015-08-26T10:05:00Z"/>
          <w:rFonts w:ascii="Times New Roman" w:hAnsi="Times New Roman" w:cs="Times New Roman"/>
          <w:sz w:val="24"/>
          <w:szCs w:val="24"/>
        </w:rPr>
      </w:pPr>
    </w:p>
    <w:p w14:paraId="170F89BB" w14:textId="37B2DC94" w:rsidR="004E1CE5" w:rsidRPr="005126F3" w:rsidRDefault="004E1CE5" w:rsidP="00663463">
      <w:pPr>
        <w:pStyle w:val="ListParagraph"/>
        <w:numPr>
          <w:ilvl w:val="2"/>
          <w:numId w:val="5"/>
        </w:numPr>
        <w:rPr>
          <w:ins w:id="8" w:author="Dennis McGonagle" w:date="2015-08-26T10:05:00Z"/>
          <w:rFonts w:ascii="Times New Roman" w:hAnsi="Times New Roman" w:cs="Times New Roman"/>
          <w:sz w:val="24"/>
          <w:szCs w:val="24"/>
        </w:rPr>
      </w:pPr>
      <w:ins w:id="9" w:author="Dennis McGonagle" w:date="2015-08-26T10:05:00Z">
        <w:r>
          <w:rPr>
            <w:rFonts w:ascii="Times New Roman" w:hAnsi="Times New Roman" w:cs="Times New Roman"/>
            <w:sz w:val="24"/>
            <w:szCs w:val="24"/>
          </w:rPr>
          <w:t>Tell the participant that a</w:t>
        </w:r>
        <w:r w:rsidR="00072A43">
          <w:rPr>
            <w:rFonts w:ascii="Times New Roman" w:hAnsi="Times New Roman" w:cs="Times New Roman"/>
            <w:sz w:val="24"/>
            <w:szCs w:val="24"/>
          </w:rPr>
          <w:t>fter</w:t>
        </w:r>
      </w:ins>
      <w:r w:rsidR="00072A43">
        <w:rPr>
          <w:rFonts w:ascii="Times New Roman" w:hAnsi="Times New Roman" w:cs="Times New Roman"/>
          <w:sz w:val="24"/>
          <w:szCs w:val="24"/>
        </w:rPr>
        <w:t xml:space="preserve"> turning each card, </w:t>
      </w:r>
      <w:ins w:id="10" w:author="Dennis McGonagle" w:date="2015-08-26T10:05:00Z">
        <w:r w:rsidR="00072A43">
          <w:rPr>
            <w:rFonts w:ascii="Times New Roman" w:hAnsi="Times New Roman" w:cs="Times New Roman"/>
            <w:sz w:val="24"/>
            <w:szCs w:val="24"/>
          </w:rPr>
          <w:t>the</w:t>
        </w:r>
        <w:r>
          <w:rPr>
            <w:rFonts w:ascii="Times New Roman" w:hAnsi="Times New Roman" w:cs="Times New Roman"/>
            <w:sz w:val="24"/>
            <w:szCs w:val="24"/>
          </w:rPr>
          <w:t>y will receive</w:t>
        </w:r>
      </w:ins>
      <w:r>
        <w:rPr>
          <w:rFonts w:ascii="Times New Roman" w:hAnsi="Times New Roman" w:cs="Times New Roman"/>
          <w:sz w:val="24"/>
          <w:szCs w:val="24"/>
        </w:rPr>
        <w:t xml:space="preserve"> </w:t>
      </w:r>
      <w:r w:rsidR="00072A43">
        <w:rPr>
          <w:rFonts w:ascii="Times New Roman" w:hAnsi="Times New Roman" w:cs="Times New Roman"/>
          <w:sz w:val="24"/>
          <w:szCs w:val="24"/>
        </w:rPr>
        <w:t>a certain amount of money (predetermined for each card turn from each deck)</w:t>
      </w:r>
      <w:r w:rsidR="00FE5C37">
        <w:rPr>
          <w:rFonts w:ascii="Times New Roman" w:hAnsi="Times New Roman" w:cs="Times New Roman"/>
          <w:sz w:val="24"/>
          <w:szCs w:val="24"/>
        </w:rPr>
        <w:t>.</w:t>
      </w:r>
      <w:r w:rsidR="005126F3">
        <w:rPr>
          <w:rFonts w:ascii="Times New Roman" w:hAnsi="Times New Roman" w:cs="Times New Roman"/>
          <w:sz w:val="24"/>
          <w:szCs w:val="24"/>
        </w:rPr>
        <w:br/>
      </w:r>
    </w:p>
    <w:p w14:paraId="27215BD6" w14:textId="1A8C847D" w:rsidR="00CA6F29" w:rsidRPr="005126F3" w:rsidRDefault="004E1CE5" w:rsidP="00663463">
      <w:pPr>
        <w:pStyle w:val="ListParagraph"/>
        <w:numPr>
          <w:ilvl w:val="2"/>
          <w:numId w:val="5"/>
        </w:numPr>
        <w:rPr>
          <w:ins w:id="11" w:author="Dennis McGonagle" w:date="2015-08-26T10:05:00Z"/>
          <w:rFonts w:ascii="Times New Roman" w:hAnsi="Times New Roman" w:cs="Times New Roman"/>
          <w:sz w:val="24"/>
          <w:szCs w:val="24"/>
        </w:rPr>
      </w:pPr>
      <w:ins w:id="12" w:author="Dennis McGonagle" w:date="2015-08-26T10:05:00Z">
        <w:r>
          <w:rPr>
            <w:rFonts w:ascii="Times New Roman" w:hAnsi="Times New Roman" w:cs="Times New Roman"/>
            <w:sz w:val="24"/>
            <w:szCs w:val="24"/>
          </w:rPr>
          <w:t>Tell the participant they are free to switch from any deck to another, at any time, as often as they want.</w:t>
        </w:r>
      </w:ins>
      <w:r w:rsidR="005126F3">
        <w:rPr>
          <w:rFonts w:ascii="Times New Roman" w:hAnsi="Times New Roman" w:cs="Times New Roman"/>
          <w:sz w:val="24"/>
          <w:szCs w:val="24"/>
        </w:rPr>
        <w:br/>
      </w:r>
    </w:p>
    <w:p w14:paraId="06668C4F" w14:textId="394BFD53" w:rsidR="00CA6F29" w:rsidRDefault="00CA6F29" w:rsidP="00072A43">
      <w:pPr>
        <w:pStyle w:val="ListParagraph"/>
        <w:numPr>
          <w:ilvl w:val="2"/>
          <w:numId w:val="5"/>
        </w:numPr>
        <w:rPr>
          <w:ins w:id="13" w:author="Dennis McGonagle" w:date="2015-08-26T10:05:00Z"/>
          <w:rFonts w:ascii="Times New Roman" w:hAnsi="Times New Roman" w:cs="Times New Roman"/>
          <w:sz w:val="24"/>
          <w:szCs w:val="24"/>
        </w:rPr>
      </w:pPr>
      <w:ins w:id="14" w:author="Dennis McGonagle" w:date="2015-08-26T10:05:00Z">
        <w:r>
          <w:rPr>
            <w:rFonts w:ascii="Times New Roman" w:hAnsi="Times New Roman" w:cs="Times New Roman"/>
            <w:sz w:val="24"/>
            <w:szCs w:val="24"/>
          </w:rPr>
          <w:t xml:space="preserve">There is no time limit for the participant to choose a deck. </w:t>
        </w:r>
      </w:ins>
    </w:p>
    <w:p w14:paraId="0233D8C8" w14:textId="77777777" w:rsidR="004E1CE5" w:rsidRPr="00663463" w:rsidRDefault="004E1CE5" w:rsidP="00663463">
      <w:pPr>
        <w:rPr>
          <w:ins w:id="15" w:author="Dennis McGonagle" w:date="2015-08-26T10:05:00Z"/>
          <w:rFonts w:ascii="Times New Roman" w:hAnsi="Times New Roman" w:cs="Times New Roman"/>
        </w:rPr>
      </w:pPr>
    </w:p>
    <w:p w14:paraId="29848621" w14:textId="77777777" w:rsidR="009B2FDF" w:rsidRDefault="004E1CE5" w:rsidP="009B2FDF">
      <w:pPr>
        <w:pStyle w:val="ListParagraph"/>
        <w:numPr>
          <w:ilvl w:val="1"/>
          <w:numId w:val="5"/>
        </w:numPr>
        <w:rPr>
          <w:ins w:id="16" w:author="Dennis McGonagle" w:date="2015-08-26T10:05:00Z"/>
          <w:rFonts w:ascii="Times New Roman" w:hAnsi="Times New Roman" w:cs="Times New Roman"/>
          <w:sz w:val="24"/>
          <w:szCs w:val="24"/>
        </w:rPr>
      </w:pPr>
      <w:ins w:id="17" w:author="Dennis McGonagle" w:date="2015-08-26T10:05:00Z">
        <w:r>
          <w:rPr>
            <w:rFonts w:ascii="Times New Roman" w:hAnsi="Times New Roman" w:cs="Times New Roman"/>
            <w:sz w:val="24"/>
            <w:szCs w:val="24"/>
          </w:rPr>
          <w:t>Begin the task.</w:t>
        </w:r>
      </w:ins>
    </w:p>
    <w:p w14:paraId="52174C93" w14:textId="77777777" w:rsidR="00A0347E" w:rsidRDefault="00A0347E" w:rsidP="000D2829">
      <w:pPr>
        <w:pStyle w:val="ListParagraph"/>
        <w:ind w:left="792"/>
        <w:rPr>
          <w:rFonts w:ascii="Times New Roman" w:hAnsi="Times New Roman" w:cs="Times New Roman"/>
          <w:sz w:val="24"/>
          <w:szCs w:val="24"/>
        </w:rPr>
      </w:pPr>
    </w:p>
    <w:p w14:paraId="725EDFC3" w14:textId="2F16565E" w:rsidR="004E1CE5" w:rsidRPr="009B2FDF" w:rsidRDefault="004E1CE5" w:rsidP="00A0347E">
      <w:pPr>
        <w:pStyle w:val="ListParagraph"/>
        <w:numPr>
          <w:ilvl w:val="2"/>
          <w:numId w:val="5"/>
        </w:numPr>
        <w:rPr>
          <w:rFonts w:ascii="Times New Roman" w:hAnsi="Times New Roman" w:cs="Times New Roman"/>
          <w:sz w:val="24"/>
          <w:szCs w:val="24"/>
        </w:rPr>
      </w:pPr>
      <w:r w:rsidRPr="009B2FDF">
        <w:rPr>
          <w:rFonts w:ascii="Times New Roman" w:hAnsi="Times New Roman" w:cs="Times New Roman"/>
          <w:sz w:val="24"/>
          <w:szCs w:val="24"/>
        </w:rPr>
        <w:t>After turning some cards, the participant is given money but also has to pay a penalty. The amount of the penalty is announced after the card is turn</w:t>
      </w:r>
      <w:r w:rsidR="002854D1" w:rsidRPr="009B2FDF">
        <w:rPr>
          <w:rFonts w:ascii="Times New Roman" w:hAnsi="Times New Roman" w:cs="Times New Roman"/>
          <w:sz w:val="24"/>
          <w:szCs w:val="24"/>
        </w:rPr>
        <w:t>ed</w:t>
      </w:r>
      <w:r w:rsidRPr="009B2FDF">
        <w:rPr>
          <w:rFonts w:ascii="Times New Roman" w:hAnsi="Times New Roman" w:cs="Times New Roman"/>
          <w:sz w:val="24"/>
          <w:szCs w:val="24"/>
        </w:rPr>
        <w:t>, and is predetermined for each card turn from each deck (</w:t>
      </w:r>
      <w:r w:rsidR="00CA6F29" w:rsidRPr="009B2FDF">
        <w:rPr>
          <w:rFonts w:ascii="Times New Roman" w:hAnsi="Times New Roman" w:cs="Times New Roman"/>
          <w:sz w:val="24"/>
          <w:szCs w:val="24"/>
        </w:rPr>
        <w:t>known only to the experimenter</w:t>
      </w:r>
      <w:ins w:id="18" w:author="Jessica Stanis" w:date="2015-08-27T11:55:00Z">
        <w:r w:rsidR="009A0F1A">
          <w:rPr>
            <w:rFonts w:ascii="Times New Roman" w:hAnsi="Times New Roman" w:cs="Times New Roman"/>
            <w:sz w:val="24"/>
            <w:szCs w:val="24"/>
          </w:rPr>
          <w:t xml:space="preserve">; </w:t>
        </w:r>
      </w:ins>
      <w:ins w:id="19" w:author="Dennis McGonagle" w:date="2015-08-26T10:05:00Z">
        <w:r w:rsidR="00CA6F29" w:rsidRPr="009B2FDF">
          <w:rPr>
            <w:rFonts w:ascii="Times New Roman" w:hAnsi="Times New Roman" w:cs="Times New Roman"/>
            <w:b/>
            <w:sz w:val="24"/>
            <w:szCs w:val="24"/>
          </w:rPr>
          <w:t>Figure 2</w:t>
        </w:r>
        <w:r w:rsidR="00CA6F29" w:rsidRPr="009B2FDF">
          <w:rPr>
            <w:rFonts w:ascii="Times New Roman" w:hAnsi="Times New Roman" w:cs="Times New Roman"/>
            <w:sz w:val="24"/>
            <w:szCs w:val="24"/>
          </w:rPr>
          <w:t xml:space="preserve">). </w:t>
        </w:r>
      </w:ins>
      <w:r w:rsidR="005126F3">
        <w:rPr>
          <w:rFonts w:ascii="Times New Roman" w:hAnsi="Times New Roman" w:cs="Times New Roman"/>
          <w:sz w:val="24"/>
          <w:szCs w:val="24"/>
        </w:rPr>
        <w:t>Give t</w:t>
      </w:r>
      <w:ins w:id="20" w:author="Dennis McGonagle" w:date="2015-08-26T10:05:00Z">
        <w:r w:rsidR="00CA6F29" w:rsidRPr="009B2FDF">
          <w:rPr>
            <w:rFonts w:ascii="Times New Roman" w:hAnsi="Times New Roman" w:cs="Times New Roman"/>
            <w:sz w:val="24"/>
            <w:szCs w:val="24"/>
          </w:rPr>
          <w:t xml:space="preserve">he participant the amount of play money that they earn, and </w:t>
        </w:r>
      </w:ins>
      <w:r w:rsidR="005126F3">
        <w:rPr>
          <w:rFonts w:ascii="Times New Roman" w:hAnsi="Times New Roman" w:cs="Times New Roman"/>
          <w:sz w:val="24"/>
          <w:szCs w:val="24"/>
        </w:rPr>
        <w:t xml:space="preserve">tell them to </w:t>
      </w:r>
      <w:ins w:id="21" w:author="Dennis McGonagle" w:date="2015-08-26T10:05:00Z">
        <w:r w:rsidR="00CA6F29" w:rsidRPr="009B2FDF">
          <w:rPr>
            <w:rFonts w:ascii="Times New Roman" w:hAnsi="Times New Roman" w:cs="Times New Roman"/>
            <w:sz w:val="24"/>
            <w:szCs w:val="24"/>
          </w:rPr>
          <w:t xml:space="preserve">hand the experimenter any money they have lost, before proceeding to the next turn. </w:t>
        </w:r>
      </w:ins>
    </w:p>
    <w:p w14:paraId="618782ED" w14:textId="77777777" w:rsidR="00D62766" w:rsidRPr="00C138D4" w:rsidRDefault="00D62766" w:rsidP="000D2829">
      <w:pPr>
        <w:pStyle w:val="ListParagraph"/>
        <w:ind w:left="1728"/>
        <w:rPr>
          <w:rFonts w:ascii="Times New Roman" w:hAnsi="Times New Roman"/>
        </w:rPr>
      </w:pPr>
    </w:p>
    <w:p w14:paraId="7C796261" w14:textId="3078AE45" w:rsidR="00A0347E" w:rsidRDefault="00D62766" w:rsidP="00A0347E">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Turning a card from deck A or B yields $100, turning a card from deck C or D yields $50.</w:t>
      </w:r>
      <w:ins w:id="22" w:author="Dennis McGonagle" w:date="2015-08-26T10:05:00Z">
        <w:r w:rsidR="00463734">
          <w:rPr>
            <w:rFonts w:ascii="Times New Roman" w:hAnsi="Times New Roman" w:cs="Times New Roman"/>
            <w:sz w:val="24"/>
            <w:szCs w:val="24"/>
          </w:rPr>
          <w:t xml:space="preserve"> </w:t>
        </w:r>
      </w:ins>
      <w:r w:rsidRPr="00463734">
        <w:rPr>
          <w:rFonts w:ascii="Times New Roman" w:hAnsi="Times New Roman" w:cs="Times New Roman"/>
          <w:sz w:val="24"/>
          <w:szCs w:val="24"/>
        </w:rPr>
        <w:t>Penalty amounts are higher in decks A and B than in decks C and D.</w:t>
      </w:r>
    </w:p>
    <w:p w14:paraId="00EB9A13" w14:textId="77777777" w:rsidR="00A0347E" w:rsidRPr="000D2829" w:rsidRDefault="00A0347E" w:rsidP="00A0347E"/>
    <w:p w14:paraId="259890D7" w14:textId="77777777" w:rsidR="00A0347E" w:rsidRPr="00A0347E" w:rsidRDefault="00D62766" w:rsidP="00A0347E">
      <w:pPr>
        <w:pStyle w:val="ListParagraph"/>
        <w:numPr>
          <w:ilvl w:val="2"/>
          <w:numId w:val="5"/>
        </w:numPr>
        <w:rPr>
          <w:rFonts w:ascii="Times New Roman" w:hAnsi="Times New Roman" w:cs="Times New Roman"/>
          <w:sz w:val="24"/>
          <w:szCs w:val="24"/>
        </w:rPr>
      </w:pPr>
      <w:r w:rsidRPr="000D2829">
        <w:rPr>
          <w:sz w:val="24"/>
        </w:rPr>
        <w:t xml:space="preserve">Decks A and B are equivalent in terms of overall net loss over trials, but in deck A the punishment is more frequent and of lower magnitude than in deck B. </w:t>
      </w:r>
    </w:p>
    <w:p w14:paraId="3EA18B85" w14:textId="77777777" w:rsidR="00A0347E" w:rsidRPr="00A0347E" w:rsidRDefault="00A0347E" w:rsidP="00A0347E">
      <w:pPr>
        <w:rPr>
          <w:rFonts w:ascii="Times New Roman" w:hAnsi="Times New Roman" w:cs="Times New Roman"/>
        </w:rPr>
      </w:pPr>
    </w:p>
    <w:p w14:paraId="526B4911" w14:textId="68F94A3A" w:rsidR="00463734" w:rsidRPr="00A0347E" w:rsidRDefault="00463734" w:rsidP="00A0347E">
      <w:pPr>
        <w:pStyle w:val="ListParagraph"/>
        <w:numPr>
          <w:ilvl w:val="2"/>
          <w:numId w:val="5"/>
        </w:numPr>
        <w:rPr>
          <w:rFonts w:ascii="Times New Roman" w:hAnsi="Times New Roman" w:cs="Times New Roman"/>
          <w:sz w:val="24"/>
          <w:szCs w:val="24"/>
        </w:rPr>
      </w:pPr>
      <w:r w:rsidRPr="00A0347E">
        <w:rPr>
          <w:rFonts w:ascii="Times New Roman" w:hAnsi="Times New Roman" w:cs="Times New Roman"/>
          <w:sz w:val="24"/>
          <w:szCs w:val="24"/>
        </w:rPr>
        <w:t>Decks C and D are equivalent in terms of overall net gain, but in deck C the punishment is more frequent and of lower magnitude than in deck D.</w:t>
      </w:r>
    </w:p>
    <w:p w14:paraId="6862B827" w14:textId="77777777" w:rsidR="00DB7874" w:rsidRPr="00DB7874" w:rsidRDefault="00DB7874" w:rsidP="00DB7874">
      <w:pPr>
        <w:rPr>
          <w:rFonts w:ascii="Times New Roman" w:hAnsi="Times New Roman" w:cs="Times New Roman"/>
        </w:rPr>
      </w:pPr>
    </w:p>
    <w:p w14:paraId="1D394312" w14:textId="01589467" w:rsidR="00FE5C37" w:rsidRDefault="005126F3" w:rsidP="00DB7874">
      <w:pPr>
        <w:pStyle w:val="ListParagraph"/>
        <w:numPr>
          <w:ilvl w:val="1"/>
          <w:numId w:val="5"/>
        </w:numPr>
        <w:rPr>
          <w:ins w:id="23" w:author="Dennis McGonagle" w:date="2015-08-26T10:05:00Z"/>
          <w:rFonts w:ascii="Times New Roman" w:hAnsi="Times New Roman" w:cs="Times New Roman"/>
          <w:sz w:val="24"/>
          <w:szCs w:val="24"/>
        </w:rPr>
      </w:pPr>
      <w:r>
        <w:rPr>
          <w:rFonts w:ascii="Times New Roman" w:hAnsi="Times New Roman" w:cs="Times New Roman"/>
          <w:sz w:val="24"/>
          <w:szCs w:val="24"/>
        </w:rPr>
        <w:t>U</w:t>
      </w:r>
      <w:ins w:id="24" w:author="Dennis McGonagle" w:date="2015-08-26T10:05:00Z">
        <w:r w:rsidR="0092304D">
          <w:rPr>
            <w:rFonts w:ascii="Times New Roman" w:hAnsi="Times New Roman" w:cs="Times New Roman"/>
            <w:sz w:val="24"/>
            <w:szCs w:val="24"/>
          </w:rPr>
          <w:t>se</w:t>
        </w:r>
        <w:r w:rsidR="00DB7874">
          <w:rPr>
            <w:rFonts w:ascii="Times New Roman" w:hAnsi="Times New Roman" w:cs="Times New Roman"/>
            <w:sz w:val="24"/>
            <w:szCs w:val="24"/>
          </w:rPr>
          <w:t xml:space="preserve"> the preprogrammed schedule of reward and punishment on the score card (</w:t>
        </w:r>
        <w:r w:rsidR="00DB7874" w:rsidRPr="00495AA6">
          <w:rPr>
            <w:rFonts w:ascii="Times New Roman" w:hAnsi="Times New Roman" w:cs="Times New Roman"/>
            <w:b/>
            <w:sz w:val="24"/>
            <w:szCs w:val="24"/>
          </w:rPr>
          <w:t xml:space="preserve">Figure </w:t>
        </w:r>
        <w:r w:rsidR="00937471">
          <w:rPr>
            <w:rFonts w:ascii="Times New Roman" w:hAnsi="Times New Roman" w:cs="Times New Roman"/>
            <w:b/>
            <w:sz w:val="24"/>
            <w:szCs w:val="24"/>
          </w:rPr>
          <w:t>2</w:t>
        </w:r>
        <w:r w:rsidR="00DB7874">
          <w:rPr>
            <w:rFonts w:ascii="Times New Roman" w:hAnsi="Times New Roman" w:cs="Times New Roman"/>
            <w:sz w:val="24"/>
            <w:szCs w:val="24"/>
          </w:rPr>
          <w:t>)</w:t>
        </w:r>
        <w:r w:rsidR="0092304D">
          <w:rPr>
            <w:rFonts w:ascii="Times New Roman" w:hAnsi="Times New Roman" w:cs="Times New Roman"/>
            <w:sz w:val="24"/>
            <w:szCs w:val="24"/>
          </w:rPr>
          <w:t>.</w:t>
        </w:r>
      </w:ins>
    </w:p>
    <w:p w14:paraId="1566B3B7" w14:textId="77777777" w:rsidR="00D51BBF" w:rsidRDefault="00D51BBF" w:rsidP="00D31DFB">
      <w:pPr>
        <w:pStyle w:val="ListParagraph"/>
        <w:ind w:left="792"/>
        <w:rPr>
          <w:ins w:id="25" w:author="Dennis McGonagle" w:date="2015-08-26T10:05:00Z"/>
          <w:rFonts w:ascii="Times New Roman" w:hAnsi="Times New Roman" w:cs="Times New Roman"/>
          <w:sz w:val="24"/>
          <w:szCs w:val="24"/>
        </w:rPr>
      </w:pPr>
    </w:p>
    <w:p w14:paraId="1B7A83A9" w14:textId="0144FB3F" w:rsidR="00463734" w:rsidRDefault="006C5ECB" w:rsidP="00463734">
      <w:pPr>
        <w:pStyle w:val="ListParagraph"/>
        <w:numPr>
          <w:ilvl w:val="2"/>
          <w:numId w:val="5"/>
        </w:numPr>
        <w:rPr>
          <w:ins w:id="26" w:author="Dennis McGonagle" w:date="2015-08-26T10:05:00Z"/>
          <w:rFonts w:ascii="Times New Roman" w:hAnsi="Times New Roman" w:cs="Times New Roman"/>
          <w:sz w:val="24"/>
          <w:szCs w:val="24"/>
        </w:rPr>
      </w:pPr>
      <w:ins w:id="27" w:author="Dennis McGonagle" w:date="2015-08-26T10:05:00Z">
        <w:r>
          <w:rPr>
            <w:rFonts w:ascii="Times New Roman" w:hAnsi="Times New Roman" w:cs="Times New Roman"/>
            <w:sz w:val="24"/>
            <w:szCs w:val="24"/>
          </w:rPr>
          <w:t xml:space="preserve">For example, if the participant </w:t>
        </w:r>
      </w:ins>
      <w:ins w:id="28" w:author="Jessica Stanis" w:date="2015-08-27T12:13:00Z">
        <w:r w:rsidR="00DF482C">
          <w:rPr>
            <w:rFonts w:ascii="Times New Roman" w:hAnsi="Times New Roman" w:cs="Times New Roman"/>
            <w:sz w:val="24"/>
            <w:szCs w:val="24"/>
          </w:rPr>
          <w:t xml:space="preserve">first </w:t>
        </w:r>
      </w:ins>
      <w:ins w:id="29" w:author="Dennis McGonagle" w:date="2015-08-26T10:05:00Z">
        <w:r>
          <w:rPr>
            <w:rFonts w:ascii="Times New Roman" w:hAnsi="Times New Roman" w:cs="Times New Roman"/>
            <w:sz w:val="24"/>
            <w:szCs w:val="24"/>
          </w:rPr>
          <w:t xml:space="preserve">chooses a card from Deck A, they get a $100 reward and no punishment. </w:t>
        </w:r>
      </w:ins>
    </w:p>
    <w:p w14:paraId="20092755" w14:textId="77777777" w:rsidR="00D51BBF" w:rsidRDefault="00D51BBF" w:rsidP="00D31DFB">
      <w:pPr>
        <w:pStyle w:val="ListParagraph"/>
        <w:ind w:left="1224"/>
        <w:rPr>
          <w:ins w:id="30" w:author="Dennis McGonagle" w:date="2015-08-26T10:05:00Z"/>
          <w:rFonts w:ascii="Times New Roman" w:hAnsi="Times New Roman" w:cs="Times New Roman"/>
          <w:sz w:val="24"/>
          <w:szCs w:val="24"/>
        </w:rPr>
      </w:pPr>
    </w:p>
    <w:p w14:paraId="1EF83F05" w14:textId="239A1D0F" w:rsidR="006C5ECB" w:rsidRDefault="006C5ECB" w:rsidP="00463734">
      <w:pPr>
        <w:pStyle w:val="ListParagraph"/>
        <w:numPr>
          <w:ilvl w:val="2"/>
          <w:numId w:val="5"/>
        </w:numPr>
        <w:rPr>
          <w:ins w:id="31" w:author="Dennis McGonagle" w:date="2015-08-26T10:05:00Z"/>
          <w:rFonts w:ascii="Times New Roman" w:hAnsi="Times New Roman" w:cs="Times New Roman"/>
          <w:sz w:val="24"/>
          <w:szCs w:val="24"/>
        </w:rPr>
      </w:pPr>
      <w:ins w:id="32" w:author="Dennis McGonagle" w:date="2015-08-26T10:05:00Z">
        <w:r>
          <w:rPr>
            <w:rFonts w:ascii="Times New Roman" w:hAnsi="Times New Roman" w:cs="Times New Roman"/>
            <w:sz w:val="24"/>
            <w:szCs w:val="24"/>
          </w:rPr>
          <w:t xml:space="preserve">If the second card choice is also from Deck A, they get a $100 reward and no punishment. </w:t>
        </w:r>
      </w:ins>
    </w:p>
    <w:p w14:paraId="1A36B608" w14:textId="77777777" w:rsidR="00D51BBF" w:rsidRPr="00D31DFB" w:rsidRDefault="00D51BBF" w:rsidP="00D31DFB">
      <w:pPr>
        <w:rPr>
          <w:ins w:id="33" w:author="Dennis McGonagle" w:date="2015-08-26T10:05:00Z"/>
          <w:rFonts w:ascii="Times New Roman" w:hAnsi="Times New Roman" w:cs="Times New Roman"/>
        </w:rPr>
      </w:pPr>
    </w:p>
    <w:p w14:paraId="6A598A75" w14:textId="4ECA6F44" w:rsidR="006C5ECB" w:rsidRDefault="006C5ECB" w:rsidP="00463734">
      <w:pPr>
        <w:pStyle w:val="ListParagraph"/>
        <w:numPr>
          <w:ilvl w:val="2"/>
          <w:numId w:val="5"/>
        </w:numPr>
        <w:rPr>
          <w:ins w:id="34" w:author="Dennis McGonagle" w:date="2015-08-26T10:05:00Z"/>
          <w:rFonts w:ascii="Times New Roman" w:hAnsi="Times New Roman" w:cs="Times New Roman"/>
          <w:sz w:val="24"/>
          <w:szCs w:val="24"/>
        </w:rPr>
      </w:pPr>
      <w:ins w:id="35" w:author="Dennis McGonagle" w:date="2015-08-26T10:05:00Z">
        <w:r>
          <w:rPr>
            <w:rFonts w:ascii="Times New Roman" w:hAnsi="Times New Roman" w:cs="Times New Roman"/>
            <w:sz w:val="24"/>
            <w:szCs w:val="24"/>
          </w:rPr>
          <w:t>If the third card choice is also from Deck A, they get a $100 reward and a $150 punishment.</w:t>
        </w:r>
      </w:ins>
    </w:p>
    <w:p w14:paraId="7AE10C01" w14:textId="77777777" w:rsidR="00D51BBF" w:rsidRPr="00D31DFB" w:rsidRDefault="00D51BBF" w:rsidP="00D31DFB">
      <w:pPr>
        <w:rPr>
          <w:ins w:id="36" w:author="Dennis McGonagle" w:date="2015-08-26T10:05:00Z"/>
          <w:rFonts w:ascii="Times New Roman" w:hAnsi="Times New Roman" w:cs="Times New Roman"/>
        </w:rPr>
      </w:pPr>
    </w:p>
    <w:p w14:paraId="26420BC6" w14:textId="20C252D4" w:rsidR="006C5ECB" w:rsidRDefault="005126F3" w:rsidP="00463734">
      <w:pPr>
        <w:pStyle w:val="ListParagraph"/>
        <w:numPr>
          <w:ilvl w:val="2"/>
          <w:numId w:val="5"/>
        </w:numPr>
        <w:rPr>
          <w:ins w:id="37" w:author="Dennis McGonagle" w:date="2015-08-26T10:05:00Z"/>
          <w:rFonts w:ascii="Times New Roman" w:hAnsi="Times New Roman" w:cs="Times New Roman"/>
          <w:sz w:val="24"/>
          <w:szCs w:val="24"/>
        </w:rPr>
      </w:pPr>
      <w:r>
        <w:rPr>
          <w:rFonts w:ascii="Times New Roman" w:hAnsi="Times New Roman" w:cs="Times New Roman"/>
          <w:sz w:val="24"/>
          <w:szCs w:val="24"/>
        </w:rPr>
        <w:t>K</w:t>
      </w:r>
      <w:ins w:id="38" w:author="Dennis McGonagle" w:date="2015-08-26T10:05:00Z">
        <w:r w:rsidR="006C5ECB">
          <w:rPr>
            <w:rFonts w:ascii="Times New Roman" w:hAnsi="Times New Roman" w:cs="Times New Roman"/>
            <w:sz w:val="24"/>
            <w:szCs w:val="24"/>
          </w:rPr>
          <w:t xml:space="preserve">eep track of the card turns by marking each of the 100 turns in the appropriate cell in Figure </w:t>
        </w:r>
      </w:ins>
      <w:ins w:id="39" w:author="Jessica Stanis" w:date="2015-08-27T11:40:00Z">
        <w:r w:rsidR="00C138D4">
          <w:rPr>
            <w:rFonts w:ascii="Times New Roman" w:hAnsi="Times New Roman" w:cs="Times New Roman"/>
            <w:sz w:val="24"/>
            <w:szCs w:val="24"/>
          </w:rPr>
          <w:t>2</w:t>
        </w:r>
      </w:ins>
      <w:ins w:id="40" w:author="Dennis McGonagle" w:date="2015-08-26T10:05:00Z">
        <w:r w:rsidR="006C5ECB">
          <w:rPr>
            <w:rFonts w:ascii="Times New Roman" w:hAnsi="Times New Roman" w:cs="Times New Roman"/>
            <w:sz w:val="24"/>
            <w:szCs w:val="24"/>
          </w:rPr>
          <w:t xml:space="preserve">. </w:t>
        </w:r>
      </w:ins>
    </w:p>
    <w:p w14:paraId="27AC019E" w14:textId="77777777" w:rsidR="00D51BBF" w:rsidRPr="00D31DFB" w:rsidRDefault="00D51BBF" w:rsidP="00D31DFB">
      <w:pPr>
        <w:rPr>
          <w:ins w:id="41" w:author="Dennis McGonagle" w:date="2015-08-26T10:05:00Z"/>
          <w:rFonts w:ascii="Times New Roman" w:hAnsi="Times New Roman" w:cs="Times New Roman"/>
        </w:rPr>
      </w:pPr>
    </w:p>
    <w:p w14:paraId="471B505B" w14:textId="0FACD142" w:rsidR="006C5ECB" w:rsidRDefault="006C5ECB" w:rsidP="00463734">
      <w:pPr>
        <w:pStyle w:val="ListParagraph"/>
        <w:numPr>
          <w:ilvl w:val="2"/>
          <w:numId w:val="5"/>
        </w:numPr>
        <w:rPr>
          <w:ins w:id="42" w:author="Dennis McGonagle" w:date="2015-08-26T10:05:00Z"/>
          <w:rFonts w:ascii="Times New Roman" w:hAnsi="Times New Roman" w:cs="Times New Roman"/>
          <w:sz w:val="24"/>
          <w:szCs w:val="24"/>
        </w:rPr>
      </w:pPr>
      <w:ins w:id="43" w:author="Dennis McGonagle" w:date="2015-08-26T10:05:00Z">
        <w:r>
          <w:rPr>
            <w:rFonts w:ascii="Times New Roman" w:hAnsi="Times New Roman" w:cs="Times New Roman"/>
            <w:sz w:val="24"/>
            <w:szCs w:val="24"/>
          </w:rPr>
          <w:t>The participant makes 100 card turns, choosing a card from any deck each time. Since there are only 40 cards in each deck, they might run out of cards in a given deck before the end of the experiment.</w:t>
        </w:r>
      </w:ins>
    </w:p>
    <w:p w14:paraId="51CE2FE6" w14:textId="77777777" w:rsidR="00A57BF1" w:rsidRPr="00A57BF1" w:rsidRDefault="00A57BF1" w:rsidP="00A57BF1">
      <w:pPr>
        <w:rPr>
          <w:ins w:id="44" w:author="Dennis McGonagle" w:date="2015-08-26T10:05:00Z"/>
          <w:rFonts w:ascii="Times New Roman" w:hAnsi="Times New Roman" w:cs="Times New Roman"/>
        </w:rPr>
      </w:pPr>
    </w:p>
    <w:p w14:paraId="1A6FE5C3" w14:textId="27412BAA" w:rsidR="00A57BF1" w:rsidRDefault="00A57BF1" w:rsidP="00A57BF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Data Analysis</w:t>
      </w:r>
    </w:p>
    <w:p w14:paraId="7DDFA65C" w14:textId="77777777" w:rsidR="004F389B" w:rsidRDefault="004F389B" w:rsidP="004F389B">
      <w:pPr>
        <w:pStyle w:val="ListParagraph"/>
        <w:ind w:left="792"/>
        <w:rPr>
          <w:rFonts w:ascii="Times New Roman" w:hAnsi="Times New Roman" w:cs="Times New Roman"/>
          <w:sz w:val="24"/>
          <w:szCs w:val="24"/>
        </w:rPr>
      </w:pPr>
    </w:p>
    <w:p w14:paraId="222EAAA5" w14:textId="59F0469C" w:rsidR="004F389B" w:rsidRDefault="005126F3" w:rsidP="00A57BF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Observe and compare t</w:t>
      </w:r>
      <w:ins w:id="45" w:author="Dennis McGonagle" w:date="2015-08-26T10:05:00Z">
        <w:r w:rsidR="00EC6202">
          <w:rPr>
            <w:rFonts w:ascii="Times New Roman" w:hAnsi="Times New Roman" w:cs="Times New Roman"/>
            <w:sz w:val="24"/>
            <w:szCs w:val="24"/>
          </w:rPr>
          <w:t>he timeline of responses for control and patient populations. Then, t</w:t>
        </w:r>
        <w:r w:rsidR="0083797F">
          <w:rPr>
            <w:rFonts w:ascii="Times New Roman" w:hAnsi="Times New Roman" w:cs="Times New Roman"/>
            <w:sz w:val="24"/>
            <w:szCs w:val="24"/>
          </w:rPr>
          <w:t>o</w:t>
        </w:r>
      </w:ins>
      <w:r w:rsidR="0083797F">
        <w:rPr>
          <w:rFonts w:ascii="Times New Roman" w:hAnsi="Times New Roman" w:cs="Times New Roman"/>
          <w:sz w:val="24"/>
          <w:szCs w:val="24"/>
        </w:rPr>
        <w:t xml:space="preserve"> analyze patients’ performance and compare their performance to normal performance, u</w:t>
      </w:r>
      <w:r w:rsidR="004F389B">
        <w:rPr>
          <w:rFonts w:ascii="Times New Roman" w:hAnsi="Times New Roman" w:cs="Times New Roman"/>
          <w:sz w:val="24"/>
          <w:szCs w:val="24"/>
        </w:rPr>
        <w:t xml:space="preserve">se an </w:t>
      </w:r>
      <w:r w:rsidR="00DF1FFC">
        <w:rPr>
          <w:rFonts w:ascii="Times New Roman" w:hAnsi="Times New Roman" w:cs="Times New Roman"/>
          <w:sz w:val="24"/>
          <w:szCs w:val="24"/>
        </w:rPr>
        <w:t>analysis of variance (</w:t>
      </w:r>
      <w:r w:rsidR="004F389B">
        <w:rPr>
          <w:rFonts w:ascii="Times New Roman" w:hAnsi="Times New Roman" w:cs="Times New Roman"/>
          <w:sz w:val="24"/>
          <w:szCs w:val="24"/>
        </w:rPr>
        <w:t>ANOVA</w:t>
      </w:r>
      <w:r w:rsidR="00DF1FFC">
        <w:rPr>
          <w:rFonts w:ascii="Times New Roman" w:hAnsi="Times New Roman" w:cs="Times New Roman"/>
          <w:sz w:val="24"/>
          <w:szCs w:val="24"/>
        </w:rPr>
        <w:t>)</w:t>
      </w:r>
      <w:r w:rsidR="004F389B">
        <w:rPr>
          <w:rFonts w:ascii="Times New Roman" w:hAnsi="Times New Roman" w:cs="Times New Roman"/>
          <w:sz w:val="24"/>
          <w:szCs w:val="24"/>
        </w:rPr>
        <w:t xml:space="preserve"> to examine the number of cards from each deck chosen by normal controls and by patients. The ANOVA should have the variables of group (controls vs. patients) and choice (A, B, C, D). </w:t>
      </w:r>
    </w:p>
    <w:p w14:paraId="2A363D6F" w14:textId="77777777" w:rsidR="004F389B" w:rsidRDefault="004F389B" w:rsidP="004F389B">
      <w:pPr>
        <w:pStyle w:val="ListParagraph"/>
        <w:ind w:left="792"/>
        <w:rPr>
          <w:rFonts w:ascii="Times New Roman" w:hAnsi="Times New Roman" w:cs="Times New Roman"/>
          <w:sz w:val="24"/>
          <w:szCs w:val="24"/>
        </w:rPr>
      </w:pPr>
    </w:p>
    <w:p w14:paraId="05B9BD73" w14:textId="4373AF6E" w:rsidR="00A57BF1" w:rsidRDefault="004F389B" w:rsidP="00A57BF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A subsequent Newman-</w:t>
      </w:r>
      <w:proofErr w:type="spellStart"/>
      <w:r>
        <w:rPr>
          <w:rFonts w:ascii="Times New Roman" w:hAnsi="Times New Roman" w:cs="Times New Roman"/>
          <w:sz w:val="24"/>
          <w:szCs w:val="24"/>
        </w:rPr>
        <w:t>Keuls</w:t>
      </w:r>
      <w:proofErr w:type="spellEnd"/>
      <w:r>
        <w:rPr>
          <w:rFonts w:ascii="Times New Roman" w:hAnsi="Times New Roman" w:cs="Times New Roman"/>
          <w:sz w:val="24"/>
          <w:szCs w:val="24"/>
        </w:rPr>
        <w:t xml:space="preserve"> t-test </w:t>
      </w:r>
      <w:r w:rsidR="0083797F">
        <w:rPr>
          <w:rFonts w:ascii="Times New Roman" w:hAnsi="Times New Roman" w:cs="Times New Roman"/>
          <w:sz w:val="24"/>
          <w:szCs w:val="24"/>
        </w:rPr>
        <w:t xml:space="preserve">can be used to </w:t>
      </w:r>
      <w:r>
        <w:rPr>
          <w:rFonts w:ascii="Times New Roman" w:hAnsi="Times New Roman" w:cs="Times New Roman"/>
          <w:sz w:val="24"/>
          <w:szCs w:val="24"/>
        </w:rPr>
        <w:t xml:space="preserve">show </w:t>
      </w:r>
      <w:r w:rsidR="00033FFB">
        <w:rPr>
          <w:rFonts w:ascii="Times New Roman" w:hAnsi="Times New Roman" w:cs="Times New Roman"/>
          <w:sz w:val="24"/>
          <w:szCs w:val="24"/>
        </w:rPr>
        <w:t xml:space="preserve">which pairwise differences contribute to </w:t>
      </w:r>
      <w:r>
        <w:rPr>
          <w:rFonts w:ascii="Times New Roman" w:hAnsi="Times New Roman" w:cs="Times New Roman"/>
          <w:sz w:val="24"/>
          <w:szCs w:val="24"/>
        </w:rPr>
        <w:t>significance of the ANOVA.</w:t>
      </w:r>
    </w:p>
    <w:p w14:paraId="701BF6A5" w14:textId="77777777" w:rsidR="00D32485" w:rsidRDefault="00D32485" w:rsidP="0083797F">
      <w:pPr>
        <w:rPr>
          <w:rFonts w:ascii="Times New Roman" w:hAnsi="Times New Roman" w:cs="Times New Roman"/>
        </w:rPr>
      </w:pPr>
    </w:p>
    <w:p w14:paraId="62E172AD" w14:textId="77777777" w:rsidR="00A0347E" w:rsidRPr="00924B53" w:rsidRDefault="00A0347E" w:rsidP="0083797F">
      <w:pPr>
        <w:rPr>
          <w:ins w:id="46" w:author="Dennis McGonagle" w:date="2015-08-26T10:05:00Z"/>
          <w:rFonts w:ascii="Times New Roman" w:hAnsi="Times New Roman" w:cs="Times New Roman"/>
        </w:rPr>
      </w:pPr>
    </w:p>
    <w:p w14:paraId="776606D3" w14:textId="5057B3B8" w:rsidR="00113944" w:rsidRPr="00290F1F" w:rsidRDefault="00290F1F" w:rsidP="00113944">
      <w:pPr>
        <w:rPr>
          <w:rFonts w:ascii="Times New Roman" w:hAnsi="Times New Roman" w:cs="Times New Roman"/>
          <w:b/>
          <w:sz w:val="28"/>
        </w:rPr>
      </w:pPr>
      <w:r>
        <w:rPr>
          <w:rFonts w:ascii="Times New Roman" w:hAnsi="Times New Roman" w:cs="Times New Roman"/>
          <w:b/>
          <w:sz w:val="28"/>
        </w:rPr>
        <w:lastRenderedPageBreak/>
        <w:t>Representative R</w:t>
      </w:r>
      <w:r w:rsidR="00113944" w:rsidRPr="00290F1F">
        <w:rPr>
          <w:rFonts w:ascii="Times New Roman" w:hAnsi="Times New Roman" w:cs="Times New Roman"/>
          <w:b/>
          <w:sz w:val="28"/>
        </w:rPr>
        <w:t>esults</w:t>
      </w:r>
    </w:p>
    <w:p w14:paraId="02209CC9" w14:textId="77777777" w:rsidR="009239EA" w:rsidRDefault="009239EA" w:rsidP="00113944">
      <w:pPr>
        <w:rPr>
          <w:rFonts w:ascii="Times New Roman" w:hAnsi="Times New Roman" w:cs="Times New Roman"/>
          <w:b/>
        </w:rPr>
      </w:pPr>
    </w:p>
    <w:p w14:paraId="24EC545C" w14:textId="71D1C654" w:rsidR="00746E59" w:rsidRDefault="009239EA" w:rsidP="00113944">
      <w:pPr>
        <w:rPr>
          <w:rFonts w:ascii="Times New Roman" w:hAnsi="Times New Roman" w:cs="Times New Roman"/>
        </w:rPr>
      </w:pPr>
      <w:r>
        <w:rPr>
          <w:rFonts w:ascii="Times New Roman" w:hAnsi="Times New Roman" w:cs="Times New Roman"/>
        </w:rPr>
        <w:t xml:space="preserve">In </w:t>
      </w:r>
      <w:r w:rsidR="0092304D">
        <w:rPr>
          <w:rFonts w:ascii="Times New Roman" w:hAnsi="Times New Roman" w:cs="Times New Roman"/>
        </w:rPr>
        <w:t>one hundred</w:t>
      </w:r>
      <w:r>
        <w:rPr>
          <w:rFonts w:ascii="Times New Roman" w:hAnsi="Times New Roman" w:cs="Times New Roman"/>
        </w:rPr>
        <w:t xml:space="preserve"> card draws from </w:t>
      </w:r>
      <w:r w:rsidR="0092304D">
        <w:rPr>
          <w:rFonts w:ascii="Times New Roman" w:hAnsi="Times New Roman" w:cs="Times New Roman"/>
        </w:rPr>
        <w:t>four</w:t>
      </w:r>
      <w:r>
        <w:rPr>
          <w:rFonts w:ascii="Times New Roman" w:hAnsi="Times New Roman" w:cs="Times New Roman"/>
        </w:rPr>
        <w:t xml:space="preserve"> decks, n</w:t>
      </w:r>
      <w:r w:rsidR="00746E59">
        <w:rPr>
          <w:rFonts w:ascii="Times New Roman" w:hAnsi="Times New Roman" w:cs="Times New Roman"/>
        </w:rPr>
        <w:t xml:space="preserve">ormal controls made more selections from the good decks (C and D), and avoided the bad decks (A and B). In contrast, patients with ventromedial prefrontal cortex damage </w:t>
      </w:r>
      <w:r>
        <w:rPr>
          <w:rFonts w:ascii="Times New Roman" w:hAnsi="Times New Roman" w:cs="Times New Roman"/>
        </w:rPr>
        <w:t>made more selections from the bad decks (A and B), and avoided the good decks (C and D</w:t>
      </w:r>
      <w:r w:rsidR="00F67AB5">
        <w:rPr>
          <w:rFonts w:ascii="Times New Roman" w:hAnsi="Times New Roman" w:cs="Times New Roman"/>
        </w:rPr>
        <w:t xml:space="preserve">; </w:t>
      </w:r>
      <w:r w:rsidRPr="008E2921">
        <w:rPr>
          <w:rFonts w:ascii="Times New Roman" w:hAnsi="Times New Roman" w:cs="Times New Roman"/>
          <w:b/>
        </w:rPr>
        <w:t xml:space="preserve">Figure </w:t>
      </w:r>
      <w:ins w:id="47" w:author="Jessica Stanis" w:date="2015-08-27T11:51:00Z">
        <w:r w:rsidR="009A0F1A">
          <w:rPr>
            <w:rFonts w:ascii="Times New Roman" w:hAnsi="Times New Roman" w:cs="Times New Roman"/>
            <w:b/>
          </w:rPr>
          <w:t>3</w:t>
        </w:r>
      </w:ins>
      <w:r>
        <w:rPr>
          <w:rFonts w:ascii="Times New Roman" w:hAnsi="Times New Roman" w:cs="Times New Roman"/>
        </w:rPr>
        <w:t xml:space="preserve">). </w:t>
      </w:r>
      <w:r w:rsidR="00914EE9">
        <w:rPr>
          <w:rFonts w:ascii="Times New Roman" w:hAnsi="Times New Roman" w:cs="Times New Roman"/>
        </w:rPr>
        <w:t>The number of cards selected by controls from decks A and B were significantly less than the number of cards selected from those decks by the patients. In contrast, the number of cards selected by the control population from decks C and D were significantly more than the number selected by patients.</w:t>
      </w:r>
    </w:p>
    <w:p w14:paraId="2DF6FCC2" w14:textId="77777777" w:rsidR="006C7019" w:rsidRDefault="006C7019" w:rsidP="00113944">
      <w:pPr>
        <w:rPr>
          <w:rFonts w:ascii="Times New Roman" w:hAnsi="Times New Roman" w:cs="Times New Roman"/>
        </w:rPr>
      </w:pPr>
    </w:p>
    <w:p w14:paraId="774B746B" w14:textId="10C77D81" w:rsidR="006C7019" w:rsidRPr="00746E59" w:rsidRDefault="006C7019" w:rsidP="00113944">
      <w:pPr>
        <w:rPr>
          <w:rFonts w:ascii="Times New Roman" w:hAnsi="Times New Roman" w:cs="Times New Roman"/>
        </w:rPr>
      </w:pPr>
      <w:r>
        <w:rPr>
          <w:rFonts w:ascii="Times New Roman" w:hAnsi="Times New Roman" w:cs="Times New Roman"/>
        </w:rPr>
        <w:t>These results show that the patient</w:t>
      </w:r>
      <w:r w:rsidR="00C2091C">
        <w:rPr>
          <w:rFonts w:ascii="Times New Roman" w:hAnsi="Times New Roman" w:cs="Times New Roman"/>
        </w:rPr>
        <w:t>s perform</w:t>
      </w:r>
      <w:r>
        <w:rPr>
          <w:rFonts w:ascii="Times New Roman" w:hAnsi="Times New Roman" w:cs="Times New Roman"/>
        </w:rPr>
        <w:t xml:space="preserve"> </w:t>
      </w:r>
      <w:r w:rsidR="00C2091C">
        <w:rPr>
          <w:rFonts w:ascii="Times New Roman" w:hAnsi="Times New Roman" w:cs="Times New Roman"/>
        </w:rPr>
        <w:t>differently in this task from healthy controls</w:t>
      </w:r>
      <w:r w:rsidR="008E2921">
        <w:rPr>
          <w:rFonts w:ascii="Times New Roman" w:hAnsi="Times New Roman" w:cs="Times New Roman"/>
        </w:rPr>
        <w:t>, in that they tend to draw from high reward/high punishment decks more frequently even though these decks result in long term losses</w:t>
      </w:r>
      <w:r w:rsidR="00C2091C">
        <w:rPr>
          <w:rFonts w:ascii="Times New Roman" w:hAnsi="Times New Roman" w:cs="Times New Roman"/>
        </w:rPr>
        <w:t xml:space="preserve">. Examination of the pattern of responses shows that </w:t>
      </w:r>
      <w:r>
        <w:rPr>
          <w:rFonts w:ascii="Times New Roman" w:hAnsi="Times New Roman" w:cs="Times New Roman"/>
        </w:rPr>
        <w:t>this deficit in performance is</w:t>
      </w:r>
      <w:r w:rsidR="009D45C3">
        <w:rPr>
          <w:rFonts w:ascii="Times New Roman" w:hAnsi="Times New Roman" w:cs="Times New Roman"/>
        </w:rPr>
        <w:t xml:space="preserve"> stable over time. While controls initially sample from the bad decks, they eventually learn to avoid them. Patients, on the other hand, continue to sample from the bad decks throughout the experiment.</w:t>
      </w:r>
      <w:r>
        <w:rPr>
          <w:rFonts w:ascii="Times New Roman" w:hAnsi="Times New Roman" w:cs="Times New Roman"/>
        </w:rPr>
        <w:t xml:space="preserve"> Since participants must rely on their ability to estimate which decks are risky and which are profitable over time, patients</w:t>
      </w:r>
      <w:r w:rsidR="00C2091C">
        <w:rPr>
          <w:rFonts w:ascii="Times New Roman" w:hAnsi="Times New Roman" w:cs="Times New Roman"/>
        </w:rPr>
        <w:t>’</w:t>
      </w:r>
      <w:r>
        <w:rPr>
          <w:rFonts w:ascii="Times New Roman" w:hAnsi="Times New Roman" w:cs="Times New Roman"/>
        </w:rPr>
        <w:t xml:space="preserve"> performance mimics their real-life inability to made advantageous decisions. This task allows </w:t>
      </w:r>
      <w:r w:rsidR="00E43533">
        <w:rPr>
          <w:rFonts w:ascii="Times New Roman" w:hAnsi="Times New Roman" w:cs="Times New Roman"/>
        </w:rPr>
        <w:t>the detection of the impairment in</w:t>
      </w:r>
      <w:r>
        <w:rPr>
          <w:rFonts w:ascii="Times New Roman" w:hAnsi="Times New Roman" w:cs="Times New Roman"/>
        </w:rPr>
        <w:t xml:space="preserve"> these patients in a laboratory setting, and </w:t>
      </w:r>
      <w:r w:rsidR="00E43533">
        <w:rPr>
          <w:rFonts w:ascii="Times New Roman" w:hAnsi="Times New Roman" w:cs="Times New Roman"/>
        </w:rPr>
        <w:t>provides insight into the role of the ventromedial prefrontal cortex</w:t>
      </w:r>
      <w:r w:rsidR="00C32217">
        <w:rPr>
          <w:rFonts w:ascii="Times New Roman" w:hAnsi="Times New Roman" w:cs="Times New Roman"/>
        </w:rPr>
        <w:t>, which appears crucial for incorporating emotional knowledge about decision outcomes into behavior</w:t>
      </w:r>
      <w:r>
        <w:rPr>
          <w:rFonts w:ascii="Times New Roman" w:hAnsi="Times New Roman" w:cs="Times New Roman"/>
        </w:rPr>
        <w:t xml:space="preserve">. </w:t>
      </w:r>
    </w:p>
    <w:p w14:paraId="5F85848C" w14:textId="77777777" w:rsidR="00E617EE" w:rsidRDefault="00E617EE" w:rsidP="00113944">
      <w:pPr>
        <w:rPr>
          <w:rFonts w:ascii="Times New Roman" w:hAnsi="Times New Roman" w:cs="Times New Roman"/>
          <w:b/>
        </w:rPr>
      </w:pPr>
    </w:p>
    <w:p w14:paraId="75CE1765" w14:textId="3B5A78C4" w:rsidR="0008199B" w:rsidRPr="00290F1F" w:rsidRDefault="00FA6D79" w:rsidP="00113944">
      <w:pPr>
        <w:rPr>
          <w:rFonts w:ascii="Times New Roman" w:hAnsi="Times New Roman" w:cs="Times New Roman"/>
          <w:b/>
          <w:sz w:val="28"/>
        </w:rPr>
      </w:pPr>
      <w:r w:rsidRPr="00290F1F">
        <w:rPr>
          <w:rFonts w:ascii="Times New Roman" w:hAnsi="Times New Roman" w:cs="Times New Roman"/>
          <w:b/>
          <w:sz w:val="28"/>
        </w:rPr>
        <w:t>Applications</w:t>
      </w:r>
    </w:p>
    <w:p w14:paraId="49CD49E9" w14:textId="77777777" w:rsidR="00495AA6" w:rsidRDefault="00495AA6" w:rsidP="00113944">
      <w:pPr>
        <w:rPr>
          <w:rFonts w:ascii="Times New Roman" w:hAnsi="Times New Roman" w:cs="Times New Roman"/>
        </w:rPr>
      </w:pPr>
    </w:p>
    <w:p w14:paraId="5C772CD5" w14:textId="77777777" w:rsidR="005126F3" w:rsidRDefault="00A7488A" w:rsidP="005126F3">
      <w:pPr>
        <w:rPr>
          <w:rFonts w:ascii="Times New Roman" w:hAnsi="Times New Roman" w:cs="Times New Roman"/>
        </w:rPr>
      </w:pPr>
      <w:r>
        <w:rPr>
          <w:rFonts w:ascii="Times New Roman" w:hAnsi="Times New Roman" w:cs="Times New Roman"/>
        </w:rPr>
        <w:t>This task can serve to assess decision-making deficits in a variety of populations. For example, i</w:t>
      </w:r>
      <w:r w:rsidR="00495AA6">
        <w:rPr>
          <w:rFonts w:ascii="Times New Roman" w:hAnsi="Times New Roman" w:cs="Times New Roman"/>
        </w:rPr>
        <w:t xml:space="preserve">n addition to </w:t>
      </w:r>
      <w:r>
        <w:rPr>
          <w:rFonts w:ascii="Times New Roman" w:hAnsi="Times New Roman" w:cs="Times New Roman"/>
        </w:rPr>
        <w:t>p</w:t>
      </w:r>
      <w:r w:rsidR="009300A3">
        <w:rPr>
          <w:rFonts w:ascii="Times New Roman" w:hAnsi="Times New Roman" w:cs="Times New Roman"/>
        </w:rPr>
        <w:t>atients with damage to the ventromedial prefrontal cortices</w:t>
      </w:r>
      <w:r>
        <w:rPr>
          <w:rFonts w:ascii="Times New Roman" w:hAnsi="Times New Roman" w:cs="Times New Roman"/>
        </w:rPr>
        <w:t xml:space="preserve">, patients with </w:t>
      </w:r>
      <w:r w:rsidR="009300A3">
        <w:rPr>
          <w:rFonts w:ascii="Times New Roman" w:hAnsi="Times New Roman" w:cs="Times New Roman"/>
        </w:rPr>
        <w:t xml:space="preserve">bilateral amygdala </w:t>
      </w:r>
      <w:r>
        <w:rPr>
          <w:rFonts w:ascii="Times New Roman" w:hAnsi="Times New Roman" w:cs="Times New Roman"/>
        </w:rPr>
        <w:t xml:space="preserve">damage also </w:t>
      </w:r>
      <w:r w:rsidR="009300A3">
        <w:rPr>
          <w:rFonts w:ascii="Times New Roman" w:hAnsi="Times New Roman" w:cs="Times New Roman"/>
        </w:rPr>
        <w:t>show sev</w:t>
      </w:r>
      <w:r>
        <w:rPr>
          <w:rFonts w:ascii="Times New Roman" w:hAnsi="Times New Roman" w:cs="Times New Roman"/>
        </w:rPr>
        <w:t xml:space="preserve">ere decision-making </w:t>
      </w:r>
      <w:r w:rsidR="00563A9B">
        <w:rPr>
          <w:rFonts w:ascii="Times New Roman" w:hAnsi="Times New Roman" w:cs="Times New Roman"/>
        </w:rPr>
        <w:t>impairments that</w:t>
      </w:r>
      <w:r w:rsidR="009300A3">
        <w:rPr>
          <w:rFonts w:ascii="Times New Roman" w:hAnsi="Times New Roman" w:cs="Times New Roman"/>
        </w:rPr>
        <w:t xml:space="preserve"> can be measured by the Iowa Gambling Task. Additionally, disadvan</w:t>
      </w:r>
      <w:r w:rsidR="0092304D">
        <w:rPr>
          <w:rFonts w:ascii="Times New Roman" w:hAnsi="Times New Roman" w:cs="Times New Roman"/>
        </w:rPr>
        <w:t>tageous decision-</w:t>
      </w:r>
      <w:r w:rsidR="009300A3">
        <w:rPr>
          <w:rFonts w:ascii="Times New Roman" w:hAnsi="Times New Roman" w:cs="Times New Roman"/>
        </w:rPr>
        <w:t>making characterizes various psychopathological condition</w:t>
      </w:r>
      <w:r w:rsidR="00E54C10">
        <w:rPr>
          <w:rFonts w:ascii="Times New Roman" w:hAnsi="Times New Roman" w:cs="Times New Roman"/>
        </w:rPr>
        <w:t>s</w:t>
      </w:r>
      <w:r w:rsidR="009300A3">
        <w:rPr>
          <w:rFonts w:ascii="Times New Roman" w:hAnsi="Times New Roman" w:cs="Times New Roman"/>
        </w:rPr>
        <w:t>, including substance addiction, pathological gambling, schizophrenia, obsessive-compulsive disorder, anorexia nervosa, attention deficit/hyperactivity disorder, psychopathy, obesity, and many others.</w:t>
      </w:r>
      <w:r w:rsidR="005126F3">
        <w:rPr>
          <w:rFonts w:ascii="Times New Roman" w:hAnsi="Times New Roman" w:cs="Times New Roman"/>
        </w:rPr>
        <w:br/>
      </w:r>
    </w:p>
    <w:p w14:paraId="721EF43B" w14:textId="621E27CF" w:rsidR="009300A3" w:rsidRDefault="003960D7" w:rsidP="005126F3">
      <w:pPr>
        <w:rPr>
          <w:ins w:id="48" w:author="Dennis McGonagle" w:date="2015-08-26T10:05:00Z"/>
          <w:rFonts w:ascii="Times New Roman" w:hAnsi="Times New Roman" w:cs="Times New Roman"/>
        </w:rPr>
      </w:pPr>
      <w:ins w:id="49" w:author="Dennis McGonagle" w:date="2015-08-26T10:05:00Z">
        <w:r>
          <w:rPr>
            <w:rFonts w:ascii="Times New Roman" w:hAnsi="Times New Roman" w:cs="Times New Roman"/>
          </w:rPr>
          <w:t xml:space="preserve">One of the advantages of this task is its ability to distinguish among different cognitive contributions to the complex process of decision-making. For example, </w:t>
        </w:r>
        <w:r w:rsidR="00B61CF6">
          <w:rPr>
            <w:rFonts w:ascii="Times New Roman" w:hAnsi="Times New Roman" w:cs="Times New Roman"/>
          </w:rPr>
          <w:t xml:space="preserve">we can compare the performance of patients with </w:t>
        </w:r>
      </w:ins>
      <w:r w:rsidR="005126F3">
        <w:rPr>
          <w:rFonts w:ascii="Times New Roman" w:hAnsi="Times New Roman" w:cs="Times New Roman"/>
        </w:rPr>
        <w:t>ventromedial prefrontal cortex (</w:t>
      </w:r>
      <w:ins w:id="50" w:author="Dennis McGonagle" w:date="2015-08-26T10:05:00Z">
        <w:r w:rsidR="00B61CF6">
          <w:rPr>
            <w:rFonts w:ascii="Times New Roman" w:hAnsi="Times New Roman" w:cs="Times New Roman"/>
          </w:rPr>
          <w:t>VPMFC</w:t>
        </w:r>
      </w:ins>
      <w:r w:rsidR="005126F3">
        <w:rPr>
          <w:rFonts w:ascii="Times New Roman" w:hAnsi="Times New Roman" w:cs="Times New Roman"/>
        </w:rPr>
        <w:t>)</w:t>
      </w:r>
      <w:ins w:id="51" w:author="Dennis McGonagle" w:date="2015-08-26T10:05:00Z">
        <w:r w:rsidR="00B61CF6">
          <w:rPr>
            <w:rFonts w:ascii="Times New Roman" w:hAnsi="Times New Roman" w:cs="Times New Roman"/>
          </w:rPr>
          <w:t xml:space="preserve"> damage to patients with schizophrenia, both of whom show deficits on the task. T</w:t>
        </w:r>
        <w:r>
          <w:rPr>
            <w:rFonts w:ascii="Times New Roman" w:hAnsi="Times New Roman" w:cs="Times New Roman"/>
          </w:rPr>
          <w:t>he tendency of VPMFC patients to choose from the bad decks has been interpreted as a deficit in incorporating information about long-term future consequences into behavior; in these patients</w:t>
        </w:r>
        <w:r w:rsidR="00B61CF6">
          <w:rPr>
            <w:rFonts w:ascii="Times New Roman" w:hAnsi="Times New Roman" w:cs="Times New Roman"/>
          </w:rPr>
          <w:t>,</w:t>
        </w:r>
        <w:r>
          <w:rPr>
            <w:rFonts w:ascii="Times New Roman" w:hAnsi="Times New Roman" w:cs="Times New Roman"/>
          </w:rPr>
          <w:t xml:space="preserve"> choices are made only on the basis of potential short-term reward. Patients with schizophrenia also </w:t>
        </w:r>
        <w:r w:rsidR="00B61CF6">
          <w:rPr>
            <w:rFonts w:ascii="Times New Roman" w:hAnsi="Times New Roman" w:cs="Times New Roman"/>
          </w:rPr>
          <w:t>choose</w:t>
        </w:r>
        <w:r>
          <w:rPr>
            <w:rFonts w:ascii="Times New Roman" w:hAnsi="Times New Roman" w:cs="Times New Roman"/>
          </w:rPr>
          <w:t xml:space="preserve"> more frequently from the bad decks than normal controls. However, their distinctive pattern of choices, in which they tend to </w:t>
        </w:r>
        <w:r w:rsidR="0002519B">
          <w:rPr>
            <w:rFonts w:ascii="Times New Roman" w:hAnsi="Times New Roman" w:cs="Times New Roman"/>
          </w:rPr>
          <w:t>choose more often from</w:t>
        </w:r>
        <w:r>
          <w:rPr>
            <w:rFonts w:ascii="Times New Roman" w:hAnsi="Times New Roman" w:cs="Times New Roman"/>
          </w:rPr>
          <w:t xml:space="preserve"> the decks with </w:t>
        </w:r>
        <w:r w:rsidR="0002519B">
          <w:rPr>
            <w:rFonts w:ascii="Times New Roman" w:hAnsi="Times New Roman" w:cs="Times New Roman"/>
          </w:rPr>
          <w:t>low</w:t>
        </w:r>
        <w:r>
          <w:rPr>
            <w:rFonts w:ascii="Times New Roman" w:hAnsi="Times New Roman" w:cs="Times New Roman"/>
          </w:rPr>
          <w:t xml:space="preserve"> frequency, </w:t>
        </w:r>
        <w:r w:rsidR="0002519B">
          <w:rPr>
            <w:rFonts w:ascii="Times New Roman" w:hAnsi="Times New Roman" w:cs="Times New Roman"/>
          </w:rPr>
          <w:t>high</w:t>
        </w:r>
        <w:r>
          <w:rPr>
            <w:rFonts w:ascii="Times New Roman" w:hAnsi="Times New Roman" w:cs="Times New Roman"/>
          </w:rPr>
          <w:t xml:space="preserve"> magnitude losses (decks </w:t>
        </w:r>
        <w:r w:rsidR="0002519B">
          <w:rPr>
            <w:rFonts w:ascii="Times New Roman" w:hAnsi="Times New Roman" w:cs="Times New Roman"/>
          </w:rPr>
          <w:t>B</w:t>
        </w:r>
        <w:r>
          <w:rPr>
            <w:rFonts w:ascii="Times New Roman" w:hAnsi="Times New Roman" w:cs="Times New Roman"/>
          </w:rPr>
          <w:t xml:space="preserve"> and </w:t>
        </w:r>
        <w:r w:rsidR="0002519B">
          <w:rPr>
            <w:rFonts w:ascii="Times New Roman" w:hAnsi="Times New Roman" w:cs="Times New Roman"/>
          </w:rPr>
          <w:t>D</w:t>
        </w:r>
        <w:r>
          <w:rPr>
            <w:rFonts w:ascii="Times New Roman" w:hAnsi="Times New Roman" w:cs="Times New Roman"/>
          </w:rPr>
          <w:t>), reveals a different underlying deficit</w:t>
        </w:r>
        <w:r w:rsidR="00A67972">
          <w:rPr>
            <w:rFonts w:ascii="Times New Roman" w:hAnsi="Times New Roman" w:cs="Times New Roman"/>
          </w:rPr>
          <w:t>.</w:t>
        </w:r>
        <w:r w:rsidR="00A86413">
          <w:rPr>
            <w:rFonts w:ascii="Times New Roman" w:hAnsi="Times New Roman" w:cs="Times New Roman"/>
          </w:rPr>
          <w:fldChar w:fldCharType="begin"/>
        </w:r>
        <w:r w:rsidR="00A86413">
          <w:rPr>
            <w:rFonts w:ascii="Times New Roman" w:hAnsi="Times New Roman" w:cs="Times New Roman"/>
          </w:rPr>
          <w:instrText xml:space="preserve"> ADDIN EN.CITE &lt;EndNote&gt;&lt;Cite&gt;&lt;Author&gt;Shurman&lt;/Author&gt;&lt;Year&gt;2005&lt;/Year&gt;&lt;RecNum&gt;22&lt;/RecNum&gt;&lt;DisplayText&gt;&lt;style face="superscript"&gt;4&lt;/style&gt;&lt;/DisplayText&gt;&lt;record&gt;&lt;rec-number&gt;22&lt;/rec-number&gt;&lt;foreign-keys&gt;&lt;key app="EN" db-id="9pdw9pzz8zr5peet2e4v0sv0pweef0zpvs95" timestamp="1440092191"&gt;22&lt;/key&gt;&lt;/foreign-keys&gt;&lt;ref-type name="Journal Article"&gt;17&lt;/ref-type&gt;&lt;contributors&gt;&lt;authors&gt;&lt;author&gt;Shurman, B.&lt;/author&gt;&lt;author&gt;Horan, W. P.&lt;/author&gt;&lt;author&gt;Nuechterlein, K. H.&lt;/author&gt;&lt;/authors&gt;&lt;/contributors&gt;&lt;auth-address&gt;University of California Los Angeles, Neuropsychiatric Institute 300 UCLA Medical Plaza, Los Angeles, CA 90095-6968, USA.&lt;/auth-address&gt;&lt;titles&gt;&lt;title&gt;Schizophrenia patients demonstrate a distinctive pattern of decision-making impairment on the Iowa Gambling Task&lt;/title&gt;&lt;secondary-title&gt;Schizophr Res&lt;/secondary-title&gt;&lt;/titles&gt;&lt;periodical&gt;&lt;full-title&gt;Schizophr Res&lt;/full-title&gt;&lt;/periodical&gt;&lt;pages&gt;215-24&lt;/pages&gt;&lt;volume&gt;72&lt;/volume&gt;&lt;number&gt;2-3&lt;/number&gt;&lt;keywords&gt;&lt;keyword&gt;Adult&lt;/keyword&gt;&lt;keyword&gt;Cognition Disorders/*etiology&lt;/keyword&gt;&lt;keyword&gt;Decision Making/*physiology&lt;/keyword&gt;&lt;keyword&gt;Diagnostic and Statistical Manual of Mental Disorders&lt;/keyword&gt;&lt;keyword&gt;Female&lt;/keyword&gt;&lt;keyword&gt;*Gambling&lt;/keyword&gt;&lt;keyword&gt;Humans&lt;/keyword&gt;&lt;keyword&gt;Male&lt;/keyword&gt;&lt;keyword&gt;Prefrontal Cortex/*abnormalities/*physiopathology&lt;/keyword&gt;&lt;keyword&gt;*Questionnaires&lt;/keyword&gt;&lt;keyword&gt;Schizophrenia/*complications/diagnosis/*physiopathology&lt;/keyword&gt;&lt;/keywords&gt;&lt;dates&gt;&lt;year&gt;2005&lt;/year&gt;&lt;pub-dates&gt;&lt;date&gt;Jan 1&lt;/date&gt;&lt;/pub-dates&gt;&lt;/dates&gt;&lt;isbn&gt;0920-9964 (Print)&lt;/isbn&gt;&lt;accession-num&gt;15560966&lt;/accession-num&gt;&lt;urls&gt;&lt;related-urls&gt;&lt;url&gt;http://www.ncbi.nlm.nih.gov/pubmed/15560966&lt;/url&gt;&lt;/related-urls&gt;&lt;/urls&gt;&lt;electronic-resource-num&gt;10.1016/j.schres.2004.03.020&lt;/electronic-resource-num&gt;&lt;/record&gt;&lt;/Cite&gt;&lt;/EndNote&gt;</w:instrText>
        </w:r>
        <w:r w:rsidR="00A86413">
          <w:rPr>
            <w:rFonts w:ascii="Times New Roman" w:hAnsi="Times New Roman" w:cs="Times New Roman"/>
          </w:rPr>
          <w:fldChar w:fldCharType="separate"/>
        </w:r>
        <w:r w:rsidR="00A86413" w:rsidRPr="00A86413">
          <w:rPr>
            <w:rFonts w:ascii="Times New Roman" w:hAnsi="Times New Roman" w:cs="Times New Roman"/>
            <w:noProof/>
            <w:vertAlign w:val="superscript"/>
          </w:rPr>
          <w:t>4</w:t>
        </w:r>
        <w:r w:rsidR="00A86413">
          <w:rPr>
            <w:rFonts w:ascii="Times New Roman" w:hAnsi="Times New Roman" w:cs="Times New Roman"/>
          </w:rPr>
          <w:fldChar w:fldCharType="end"/>
        </w:r>
        <w:r w:rsidR="00A67972">
          <w:rPr>
            <w:rFonts w:ascii="Times New Roman" w:hAnsi="Times New Roman" w:cs="Times New Roman"/>
          </w:rPr>
          <w:t xml:space="preserve"> </w:t>
        </w:r>
        <w:r w:rsidR="0002519B">
          <w:rPr>
            <w:rFonts w:ascii="Times New Roman" w:hAnsi="Times New Roman" w:cs="Times New Roman"/>
          </w:rPr>
          <w:t xml:space="preserve">This pattern of choices suggests that </w:t>
        </w:r>
        <w:r w:rsidR="00631F50">
          <w:rPr>
            <w:rFonts w:ascii="Times New Roman" w:hAnsi="Times New Roman" w:cs="Times New Roman"/>
          </w:rPr>
          <w:t>schizophrenic</w:t>
        </w:r>
        <w:r w:rsidR="0002519B">
          <w:rPr>
            <w:rFonts w:ascii="Times New Roman" w:hAnsi="Times New Roman" w:cs="Times New Roman"/>
          </w:rPr>
          <w:t xml:space="preserve"> patients </w:t>
        </w:r>
        <w:r w:rsidR="0002519B">
          <w:rPr>
            <w:rFonts w:ascii="Times New Roman" w:hAnsi="Times New Roman" w:cs="Times New Roman"/>
          </w:rPr>
          <w:lastRenderedPageBreak/>
          <w:t xml:space="preserve">are sensitive to the frequency of reward versus punishment, but fail to advantageously take into account the magnitude of the punishment. </w:t>
        </w:r>
        <w:r w:rsidR="0028265D">
          <w:rPr>
            <w:rFonts w:ascii="Times New Roman" w:hAnsi="Times New Roman" w:cs="Times New Roman"/>
          </w:rPr>
          <w:t xml:space="preserve">Thus, the IGT is able to reveal </w:t>
        </w:r>
        <w:r w:rsidR="00A616AE">
          <w:rPr>
            <w:rFonts w:ascii="Times New Roman" w:hAnsi="Times New Roman" w:cs="Times New Roman"/>
          </w:rPr>
          <w:t xml:space="preserve">a range of cognitive </w:t>
        </w:r>
        <w:r w:rsidR="0028265D">
          <w:rPr>
            <w:rFonts w:ascii="Times New Roman" w:hAnsi="Times New Roman" w:cs="Times New Roman"/>
          </w:rPr>
          <w:t xml:space="preserve">contributions to decision-making that </w:t>
        </w:r>
        <w:r w:rsidR="00631F50">
          <w:rPr>
            <w:rFonts w:ascii="Times New Roman" w:hAnsi="Times New Roman" w:cs="Times New Roman"/>
          </w:rPr>
          <w:t xml:space="preserve">may be associated with dysfunction in different brain regions. </w:t>
        </w:r>
      </w:ins>
    </w:p>
    <w:p w14:paraId="448135F9" w14:textId="77777777" w:rsidR="007A33C3" w:rsidRDefault="007A33C3" w:rsidP="00113944">
      <w:pPr>
        <w:rPr>
          <w:rFonts w:ascii="Times New Roman" w:hAnsi="Times New Roman" w:cs="Times New Roman"/>
        </w:rPr>
      </w:pPr>
    </w:p>
    <w:p w14:paraId="7A1B7A8B" w14:textId="29A0EE80" w:rsidR="00FA6D79" w:rsidRDefault="00FA6D79" w:rsidP="00113944">
      <w:pPr>
        <w:rPr>
          <w:rFonts w:ascii="Times New Roman" w:hAnsi="Times New Roman" w:cs="Times New Roman"/>
          <w:b/>
          <w:sz w:val="28"/>
        </w:rPr>
      </w:pPr>
      <w:r w:rsidRPr="00290F1F">
        <w:rPr>
          <w:rFonts w:ascii="Times New Roman" w:hAnsi="Times New Roman" w:cs="Times New Roman"/>
          <w:b/>
          <w:sz w:val="28"/>
        </w:rPr>
        <w:t>Legend</w:t>
      </w:r>
    </w:p>
    <w:p w14:paraId="33E4AF10" w14:textId="77777777" w:rsidR="00745705" w:rsidRPr="00290F1F" w:rsidRDefault="00745705" w:rsidP="00113944">
      <w:pPr>
        <w:rPr>
          <w:rFonts w:ascii="Times New Roman" w:hAnsi="Times New Roman" w:cs="Times New Roman"/>
          <w:b/>
          <w:sz w:val="28"/>
        </w:rPr>
      </w:pPr>
    </w:p>
    <w:p w14:paraId="7AA26116" w14:textId="17B287CB" w:rsidR="00A25290" w:rsidRPr="00A25290" w:rsidRDefault="00A25290" w:rsidP="00113944">
      <w:pPr>
        <w:rPr>
          <w:ins w:id="52" w:author="Dennis McGonagle" w:date="2015-08-26T10:05:00Z"/>
          <w:rFonts w:ascii="Times New Roman" w:hAnsi="Times New Roman" w:cs="Times New Roman"/>
        </w:rPr>
      </w:pPr>
      <w:ins w:id="53" w:author="Dennis McGonagle" w:date="2015-08-26T10:05:00Z">
        <w:r>
          <w:rPr>
            <w:rFonts w:ascii="Times New Roman" w:hAnsi="Times New Roman" w:cs="Times New Roman"/>
            <w:b/>
          </w:rPr>
          <w:t xml:space="preserve">Figure 1: Computer reconstruction of the brain of a patient with VMPFC damage. </w:t>
        </w:r>
        <w:r>
          <w:rPr>
            <w:rFonts w:ascii="Times New Roman" w:hAnsi="Times New Roman" w:cs="Times New Roman"/>
          </w:rPr>
          <w:t>This patient has bilateral damage to the medial prefrontal cortex, as show</w:t>
        </w:r>
        <w:r w:rsidR="00F748EB">
          <w:rPr>
            <w:rFonts w:ascii="Times New Roman" w:hAnsi="Times New Roman" w:cs="Times New Roman"/>
          </w:rPr>
          <w:t>n</w:t>
        </w:r>
        <w:r>
          <w:rPr>
            <w:rFonts w:ascii="Times New Roman" w:hAnsi="Times New Roman" w:cs="Times New Roman"/>
          </w:rPr>
          <w:t xml:space="preserve"> in this 3D reconstruction made from MRI images. </w:t>
        </w:r>
        <w:proofErr w:type="gramStart"/>
        <w:r w:rsidR="00F748EB">
          <w:rPr>
            <w:rFonts w:ascii="Times New Roman" w:hAnsi="Times New Roman" w:cs="Times New Roman"/>
          </w:rPr>
          <w:t xml:space="preserve">Images courtesy of Hanna </w:t>
        </w:r>
        <w:proofErr w:type="spellStart"/>
        <w:r w:rsidR="00F748EB">
          <w:rPr>
            <w:rFonts w:ascii="Times New Roman" w:hAnsi="Times New Roman" w:cs="Times New Roman"/>
          </w:rPr>
          <w:t>Damasio</w:t>
        </w:r>
        <w:proofErr w:type="spellEnd"/>
        <w:r w:rsidR="00F748EB">
          <w:rPr>
            <w:rFonts w:ascii="Times New Roman" w:hAnsi="Times New Roman" w:cs="Times New Roman"/>
          </w:rPr>
          <w:t>.</w:t>
        </w:r>
        <w:proofErr w:type="gramEnd"/>
        <w:r w:rsidR="00F748EB">
          <w:rPr>
            <w:rFonts w:ascii="Times New Roman" w:hAnsi="Times New Roman" w:cs="Times New Roman"/>
          </w:rPr>
          <w:t xml:space="preserve"> </w:t>
        </w:r>
      </w:ins>
    </w:p>
    <w:p w14:paraId="42738DEA" w14:textId="77777777" w:rsidR="00A25290" w:rsidRDefault="00A25290" w:rsidP="00113944">
      <w:pPr>
        <w:rPr>
          <w:ins w:id="54" w:author="Dennis McGonagle" w:date="2015-08-26T10:05:00Z"/>
          <w:rFonts w:ascii="Times New Roman" w:hAnsi="Times New Roman" w:cs="Times New Roman"/>
          <w:b/>
        </w:rPr>
      </w:pPr>
    </w:p>
    <w:p w14:paraId="3C131B49" w14:textId="4F4A90D0" w:rsidR="00113944" w:rsidRDefault="00D8223B" w:rsidP="00113944">
      <w:ins w:id="55" w:author="Dennis McGonagle" w:date="2015-08-26T10:05:00Z">
        <w:r w:rsidRPr="006E3F5C">
          <w:rPr>
            <w:rFonts w:ascii="Times New Roman" w:hAnsi="Times New Roman" w:cs="Times New Roman"/>
            <w:b/>
          </w:rPr>
          <w:t xml:space="preserve">Figure </w:t>
        </w:r>
        <w:r w:rsidR="00A25290">
          <w:rPr>
            <w:rFonts w:ascii="Times New Roman" w:hAnsi="Times New Roman" w:cs="Times New Roman"/>
            <w:b/>
          </w:rPr>
          <w:t>2</w:t>
        </w:r>
      </w:ins>
      <w:r w:rsidR="00674A77" w:rsidRPr="006E3F5C">
        <w:rPr>
          <w:rFonts w:ascii="Times New Roman" w:hAnsi="Times New Roman" w:cs="Times New Roman"/>
          <w:b/>
        </w:rPr>
        <w:t xml:space="preserve">: </w:t>
      </w:r>
      <w:r w:rsidR="00EC6202" w:rsidRPr="002C40A3">
        <w:rPr>
          <w:b/>
        </w:rPr>
        <w:t xml:space="preserve">Programmed schedule of reward and punishment. </w:t>
      </w:r>
      <w:r w:rsidR="00EC6202">
        <w:t>This chart is used by the experimenter to determine the reward and punishment for each card turn. The participant is rewarded with the dollar amount in the first column, and is presented with a punishment based on the schedule detailed in the following columns.</w:t>
      </w:r>
      <w:ins w:id="56" w:author="Dennis McGonagle" w:date="2015-08-26T10:05:00Z">
        <w:r w:rsidR="00EC6202">
          <w:t xml:space="preserve"> Each row represents one deck of cards, either A, B, C, or D. For each card turn from that deck, the participant receives the dollar amount in the first cell. Each column represents the card turn from that deck. For example, the first two turns from deck A have no penalty, then the third turn from deck A has a $150 penalty. There are 40 cards in each deck, each represented by a column in the chart.</w:t>
        </w:r>
      </w:ins>
    </w:p>
    <w:p w14:paraId="148905B5" w14:textId="77777777" w:rsidR="009300A3" w:rsidRPr="00FA6D79" w:rsidRDefault="009300A3" w:rsidP="00113944">
      <w:pPr>
        <w:rPr>
          <w:rFonts w:ascii="Times New Roman" w:hAnsi="Times New Roman" w:cs="Times New Roman"/>
        </w:rPr>
      </w:pPr>
    </w:p>
    <w:p w14:paraId="7F5C572B" w14:textId="4F3A6B82" w:rsidR="009300A3" w:rsidRPr="002C40A3" w:rsidRDefault="00C16EDD" w:rsidP="009300A3">
      <w:r w:rsidRPr="006E3F5C">
        <w:rPr>
          <w:rFonts w:ascii="Times New Roman" w:hAnsi="Times New Roman" w:cs="Times New Roman"/>
          <w:b/>
        </w:rPr>
        <w:t xml:space="preserve">Figure </w:t>
      </w:r>
      <w:bookmarkStart w:id="57" w:name="_GoBack"/>
      <w:bookmarkEnd w:id="57"/>
      <w:ins w:id="58" w:author="Dennis McGonagle" w:date="2015-08-26T10:05:00Z">
        <w:r w:rsidR="00A25290">
          <w:rPr>
            <w:rFonts w:ascii="Times New Roman" w:hAnsi="Times New Roman" w:cs="Times New Roman"/>
            <w:b/>
          </w:rPr>
          <w:t>3</w:t>
        </w:r>
        <w:r w:rsidR="00AC2123">
          <w:rPr>
            <w:rFonts w:ascii="Times New Roman" w:hAnsi="Times New Roman" w:cs="Times New Roman"/>
            <w:b/>
          </w:rPr>
          <w:t>:</w:t>
        </w:r>
        <w:r w:rsidR="00CA5F8D">
          <w:rPr>
            <w:rFonts w:ascii="Times New Roman" w:hAnsi="Times New Roman" w:cs="Times New Roman"/>
            <w:b/>
          </w:rPr>
          <w:t xml:space="preserve"> </w:t>
        </w:r>
      </w:ins>
      <w:r w:rsidR="009300A3" w:rsidRPr="002C40A3">
        <w:rPr>
          <w:b/>
        </w:rPr>
        <w:t xml:space="preserve">Control subject and patient performance on the Iowa Gambling Task. </w:t>
      </w:r>
      <w:r w:rsidR="009300A3">
        <w:rPr>
          <w:rFonts w:ascii="Times New Roman" w:hAnsi="Times New Roman" w:cs="Times New Roman"/>
        </w:rPr>
        <w:t xml:space="preserve">In </w:t>
      </w:r>
      <w:r w:rsidR="0092304D">
        <w:rPr>
          <w:rFonts w:ascii="Times New Roman" w:hAnsi="Times New Roman" w:cs="Times New Roman"/>
        </w:rPr>
        <w:t>one hundred</w:t>
      </w:r>
      <w:r w:rsidR="009300A3">
        <w:rPr>
          <w:rFonts w:ascii="Times New Roman" w:hAnsi="Times New Roman" w:cs="Times New Roman"/>
        </w:rPr>
        <w:t xml:space="preserve"> card selections from </w:t>
      </w:r>
      <w:r w:rsidR="0092304D">
        <w:rPr>
          <w:rFonts w:ascii="Times New Roman" w:hAnsi="Times New Roman" w:cs="Times New Roman"/>
        </w:rPr>
        <w:t>four</w:t>
      </w:r>
      <w:r w:rsidR="009300A3">
        <w:rPr>
          <w:rFonts w:ascii="Times New Roman" w:hAnsi="Times New Roman" w:cs="Times New Roman"/>
        </w:rPr>
        <w:t xml:space="preserve"> decks, normal controls made more selections from the good decks (C and D), and were more apt to avoid the bad decks (A and B). In contrast, patients with ventromedial prefrontal cortex damage made more selections from the bad decks (A and B), and avoided choosing from the good decks (C and D).</w:t>
      </w:r>
    </w:p>
    <w:p w14:paraId="64AFB222" w14:textId="4245806B" w:rsidR="00555B8F" w:rsidRDefault="00555B8F">
      <w:pPr>
        <w:rPr>
          <w:rFonts w:ascii="Times New Roman" w:hAnsi="Times New Roman" w:cs="Times New Roman"/>
          <w:b/>
        </w:rPr>
      </w:pPr>
    </w:p>
    <w:p w14:paraId="19FDBEC0" w14:textId="6A30F577" w:rsidR="0043044D" w:rsidRPr="00290F1F" w:rsidRDefault="00113944">
      <w:pPr>
        <w:rPr>
          <w:rFonts w:ascii="Times New Roman" w:hAnsi="Times New Roman" w:cs="Times New Roman"/>
          <w:sz w:val="28"/>
        </w:rPr>
      </w:pPr>
      <w:r w:rsidRPr="00290F1F">
        <w:rPr>
          <w:rFonts w:ascii="Times New Roman" w:hAnsi="Times New Roman" w:cs="Times New Roman"/>
          <w:b/>
          <w:sz w:val="28"/>
        </w:rPr>
        <w:t>References</w:t>
      </w:r>
    </w:p>
    <w:p w14:paraId="16FDCF2D" w14:textId="77777777" w:rsidR="00426B10" w:rsidRDefault="00426B10"/>
    <w:p w14:paraId="34F49AA0" w14:textId="77777777" w:rsidR="00426B10" w:rsidRDefault="00426B10"/>
    <w:p w14:paraId="1C0E2823" w14:textId="77777777" w:rsidR="00A86413" w:rsidRPr="00A86413" w:rsidRDefault="00426B10" w:rsidP="00A86413">
      <w:pPr>
        <w:pStyle w:val="EndNoteBibliography"/>
        <w:ind w:left="720" w:hanging="720"/>
        <w:rPr>
          <w:noProof/>
        </w:rPr>
      </w:pPr>
      <w:r>
        <w:fldChar w:fldCharType="begin"/>
      </w:r>
      <w:r>
        <w:instrText xml:space="preserve"> ADDIN EN.REFLIST </w:instrText>
      </w:r>
      <w:r>
        <w:fldChar w:fldCharType="separate"/>
      </w:r>
      <w:r w:rsidR="00A86413" w:rsidRPr="00A86413">
        <w:rPr>
          <w:noProof/>
        </w:rPr>
        <w:t>1.</w:t>
      </w:r>
      <w:r w:rsidR="00A86413" w:rsidRPr="00A86413">
        <w:rPr>
          <w:noProof/>
        </w:rPr>
        <w:tab/>
        <w:t xml:space="preserve">Bechara, A., Damasio, A.R., Damasio, H. &amp; Anderson, S.W. Insensitivity to future consequences following damage to human prefrontal cortex. </w:t>
      </w:r>
      <w:r w:rsidR="00A86413" w:rsidRPr="00A86413">
        <w:rPr>
          <w:i/>
          <w:noProof/>
        </w:rPr>
        <w:t>Cognition</w:t>
      </w:r>
      <w:r w:rsidR="00A86413" w:rsidRPr="00A86413">
        <w:rPr>
          <w:noProof/>
        </w:rPr>
        <w:t xml:space="preserve"> </w:t>
      </w:r>
      <w:r w:rsidR="00A86413" w:rsidRPr="00A86413">
        <w:rPr>
          <w:b/>
          <w:noProof/>
        </w:rPr>
        <w:t>50</w:t>
      </w:r>
      <w:r w:rsidR="00A86413" w:rsidRPr="00A86413">
        <w:rPr>
          <w:noProof/>
        </w:rPr>
        <w:t>, 7-15 (1994).</w:t>
      </w:r>
    </w:p>
    <w:p w14:paraId="0DC3A802" w14:textId="77777777" w:rsidR="00A86413" w:rsidRPr="00A86413" w:rsidRDefault="00A86413" w:rsidP="00A86413">
      <w:pPr>
        <w:pStyle w:val="EndNoteBibliography"/>
        <w:ind w:left="720" w:hanging="720"/>
        <w:rPr>
          <w:noProof/>
        </w:rPr>
      </w:pPr>
      <w:r w:rsidRPr="00A86413">
        <w:rPr>
          <w:noProof/>
        </w:rPr>
        <w:t>2.</w:t>
      </w:r>
      <w:r w:rsidRPr="00A86413">
        <w:rPr>
          <w:noProof/>
        </w:rPr>
        <w:tab/>
        <w:t xml:space="preserve">Bechara, A., Damasio, H., Tranel, D. &amp; Damasio, A.R. Deciding advantageously before knowing the advantageous strategy. </w:t>
      </w:r>
      <w:r w:rsidRPr="00A86413">
        <w:rPr>
          <w:i/>
          <w:noProof/>
        </w:rPr>
        <w:t>Science</w:t>
      </w:r>
      <w:r w:rsidRPr="00A86413">
        <w:rPr>
          <w:noProof/>
        </w:rPr>
        <w:t xml:space="preserve"> </w:t>
      </w:r>
      <w:r w:rsidRPr="00A86413">
        <w:rPr>
          <w:b/>
          <w:noProof/>
        </w:rPr>
        <w:t>275</w:t>
      </w:r>
      <w:r w:rsidRPr="00A86413">
        <w:rPr>
          <w:noProof/>
        </w:rPr>
        <w:t>, 1293-1295 (1997).</w:t>
      </w:r>
    </w:p>
    <w:p w14:paraId="77FB72F9" w14:textId="77777777" w:rsidR="00A86413" w:rsidRPr="00A86413" w:rsidRDefault="00A86413" w:rsidP="00A86413">
      <w:pPr>
        <w:pStyle w:val="EndNoteBibliography"/>
        <w:ind w:left="720" w:hanging="720"/>
        <w:rPr>
          <w:noProof/>
        </w:rPr>
      </w:pPr>
      <w:r w:rsidRPr="00A86413">
        <w:rPr>
          <w:noProof/>
        </w:rPr>
        <w:t>3.</w:t>
      </w:r>
      <w:r w:rsidRPr="00A86413">
        <w:rPr>
          <w:noProof/>
        </w:rPr>
        <w:tab/>
        <w:t xml:space="preserve">Li, X., Lu, Z.L., D'Argembeau, A., Ng, M. &amp; Bechara, A. The Iowa Gambling Task in fMRI images. </w:t>
      </w:r>
      <w:r w:rsidRPr="00A86413">
        <w:rPr>
          <w:i/>
          <w:noProof/>
        </w:rPr>
        <w:t>Hum Brain Mapp</w:t>
      </w:r>
      <w:r w:rsidRPr="00A86413">
        <w:rPr>
          <w:noProof/>
        </w:rPr>
        <w:t xml:space="preserve"> </w:t>
      </w:r>
      <w:r w:rsidRPr="00A86413">
        <w:rPr>
          <w:b/>
          <w:noProof/>
        </w:rPr>
        <w:t>31</w:t>
      </w:r>
      <w:r w:rsidRPr="00A86413">
        <w:rPr>
          <w:noProof/>
        </w:rPr>
        <w:t>, 410-423 (2010).</w:t>
      </w:r>
    </w:p>
    <w:p w14:paraId="147E3735" w14:textId="77777777" w:rsidR="00A86413" w:rsidRPr="00A86413" w:rsidRDefault="00A86413" w:rsidP="00A86413">
      <w:pPr>
        <w:pStyle w:val="EndNoteBibliography"/>
        <w:ind w:left="720" w:hanging="720"/>
        <w:rPr>
          <w:ins w:id="59" w:author="Dennis McGonagle" w:date="2015-08-26T10:05:00Z"/>
          <w:noProof/>
        </w:rPr>
      </w:pPr>
      <w:ins w:id="60" w:author="Dennis McGonagle" w:date="2015-08-26T10:05:00Z">
        <w:r w:rsidRPr="00A86413">
          <w:rPr>
            <w:noProof/>
          </w:rPr>
          <w:t>4.</w:t>
        </w:r>
        <w:r w:rsidRPr="00A86413">
          <w:rPr>
            <w:noProof/>
          </w:rPr>
          <w:tab/>
          <w:t xml:space="preserve">Shurman, B., Horan, W.P. &amp; Nuechterlein, K.H. Schizophrenia patients demonstrate a distinctive pattern of decision-making impairment on the Iowa Gambling Task. </w:t>
        </w:r>
        <w:r w:rsidRPr="00A86413">
          <w:rPr>
            <w:i/>
            <w:noProof/>
          </w:rPr>
          <w:t>Schizophr Res</w:t>
        </w:r>
        <w:r w:rsidRPr="00A86413">
          <w:rPr>
            <w:noProof/>
          </w:rPr>
          <w:t xml:space="preserve"> </w:t>
        </w:r>
        <w:r w:rsidRPr="00A86413">
          <w:rPr>
            <w:b/>
            <w:noProof/>
          </w:rPr>
          <w:t>72</w:t>
        </w:r>
        <w:r w:rsidRPr="00A86413">
          <w:rPr>
            <w:noProof/>
          </w:rPr>
          <w:t>, 215-224 (2005).</w:t>
        </w:r>
      </w:ins>
    </w:p>
    <w:p w14:paraId="796D7F59" w14:textId="5651A044" w:rsidR="005C4328" w:rsidRDefault="00426B10">
      <w:r>
        <w:fldChar w:fldCharType="end"/>
      </w:r>
    </w:p>
    <w:sectPr w:rsidR="005C4328" w:rsidSect="00AF67FC">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1A8B6B" w15:done="0"/>
  <w15:commentEx w15:paraId="7D70F926" w15:done="0"/>
  <w15:commentEx w15:paraId="60A99EB2" w15:done="0"/>
  <w15:commentEx w15:paraId="1B9818BB" w15:done="0"/>
  <w15:commentEx w15:paraId="51726DA1" w15:done="0"/>
  <w15:commentEx w15:paraId="7F31751A" w15:done="0"/>
  <w15:commentEx w15:paraId="038857FA" w15:done="0"/>
  <w15:commentEx w15:paraId="20A3D4F5" w15:done="0"/>
  <w15:commentEx w15:paraId="72273DF3" w15:done="0"/>
  <w15:commentEx w15:paraId="08A218E9" w15:done="0"/>
  <w15:commentEx w15:paraId="22A6338B" w15:done="0"/>
  <w15:commentEx w15:paraId="35891946" w15:done="0"/>
  <w15:commentEx w15:paraId="68D9723C" w15:done="0"/>
  <w15:commentEx w15:paraId="1CD6D9E0" w15:done="0"/>
  <w15:commentEx w15:paraId="140BB509" w15:done="0"/>
  <w15:commentEx w15:paraId="073820F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83D86" w14:textId="77777777" w:rsidR="004D14FF" w:rsidRDefault="004D14FF" w:rsidP="003134A7">
      <w:r>
        <w:separator/>
      </w:r>
    </w:p>
  </w:endnote>
  <w:endnote w:type="continuationSeparator" w:id="0">
    <w:p w14:paraId="0316957D" w14:textId="77777777" w:rsidR="004D14FF" w:rsidRDefault="004D14FF" w:rsidP="003134A7">
      <w:r>
        <w:continuationSeparator/>
      </w:r>
    </w:p>
  </w:endnote>
  <w:endnote w:type="continuationNotice" w:id="1">
    <w:p w14:paraId="65D4902D" w14:textId="77777777" w:rsidR="004D14FF" w:rsidRDefault="004D14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BB7516" w14:textId="77777777" w:rsidR="004D14FF" w:rsidRDefault="004D14FF" w:rsidP="003134A7">
      <w:r>
        <w:separator/>
      </w:r>
    </w:p>
  </w:footnote>
  <w:footnote w:type="continuationSeparator" w:id="0">
    <w:p w14:paraId="2088A88A" w14:textId="77777777" w:rsidR="004D14FF" w:rsidRDefault="004D14FF" w:rsidP="003134A7">
      <w:r>
        <w:continuationSeparator/>
      </w:r>
    </w:p>
  </w:footnote>
  <w:footnote w:type="continuationNotice" w:id="1">
    <w:p w14:paraId="34C17788" w14:textId="77777777" w:rsidR="004D14FF" w:rsidRDefault="004D14FF"/>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532F7"/>
    <w:multiLevelType w:val="hybridMultilevel"/>
    <w:tmpl w:val="E43429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D2451"/>
    <w:multiLevelType w:val="hybridMultilevel"/>
    <w:tmpl w:val="BD561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761C8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1AE7F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8314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8F934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Medicin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dw9pzz8zr5peet2e4v0sv0pweef0zpvs95&quot;&gt;JoVE_EndNote_Library&lt;record-ids&gt;&lt;item&gt;8&lt;/item&gt;&lt;item&gt;9&lt;/item&gt;&lt;item&gt;11&lt;/item&gt;&lt;item&gt;22&lt;/item&gt;&lt;/record-ids&gt;&lt;/item&gt;&lt;/Libraries&gt;"/>
  </w:docVars>
  <w:rsids>
    <w:rsidRoot w:val="001366CA"/>
    <w:rsid w:val="00001183"/>
    <w:rsid w:val="00007B9E"/>
    <w:rsid w:val="00021A59"/>
    <w:rsid w:val="00024CAA"/>
    <w:rsid w:val="0002519B"/>
    <w:rsid w:val="00030A95"/>
    <w:rsid w:val="00033FFB"/>
    <w:rsid w:val="000353A8"/>
    <w:rsid w:val="00040831"/>
    <w:rsid w:val="0005248B"/>
    <w:rsid w:val="000554BF"/>
    <w:rsid w:val="00072A43"/>
    <w:rsid w:val="0008199B"/>
    <w:rsid w:val="00085ED3"/>
    <w:rsid w:val="000876D5"/>
    <w:rsid w:val="000A21E9"/>
    <w:rsid w:val="000A5B59"/>
    <w:rsid w:val="000A5BFD"/>
    <w:rsid w:val="000B0454"/>
    <w:rsid w:val="000C44A1"/>
    <w:rsid w:val="000D2829"/>
    <w:rsid w:val="000D623A"/>
    <w:rsid w:val="000D686B"/>
    <w:rsid w:val="001022D3"/>
    <w:rsid w:val="00104FA9"/>
    <w:rsid w:val="00104FFD"/>
    <w:rsid w:val="00107208"/>
    <w:rsid w:val="001112D8"/>
    <w:rsid w:val="00113944"/>
    <w:rsid w:val="001265E6"/>
    <w:rsid w:val="00126746"/>
    <w:rsid w:val="0012755F"/>
    <w:rsid w:val="001366CA"/>
    <w:rsid w:val="0013721C"/>
    <w:rsid w:val="001633A8"/>
    <w:rsid w:val="00166DA7"/>
    <w:rsid w:val="00186F13"/>
    <w:rsid w:val="0019715C"/>
    <w:rsid w:val="001A7E51"/>
    <w:rsid w:val="001B0ED3"/>
    <w:rsid w:val="001B73AE"/>
    <w:rsid w:val="001C3AE6"/>
    <w:rsid w:val="001C56CD"/>
    <w:rsid w:val="001D2EE1"/>
    <w:rsid w:val="001D6351"/>
    <w:rsid w:val="001D6961"/>
    <w:rsid w:val="001E5451"/>
    <w:rsid w:val="001E5DD1"/>
    <w:rsid w:val="001F11AB"/>
    <w:rsid w:val="001F1A9D"/>
    <w:rsid w:val="00207AFA"/>
    <w:rsid w:val="002169AA"/>
    <w:rsid w:val="002170E1"/>
    <w:rsid w:val="00230E52"/>
    <w:rsid w:val="0023175E"/>
    <w:rsid w:val="00236166"/>
    <w:rsid w:val="00241BF6"/>
    <w:rsid w:val="00256F03"/>
    <w:rsid w:val="00257337"/>
    <w:rsid w:val="0026417F"/>
    <w:rsid w:val="00266B09"/>
    <w:rsid w:val="002708AD"/>
    <w:rsid w:val="002809AB"/>
    <w:rsid w:val="00280E28"/>
    <w:rsid w:val="0028265D"/>
    <w:rsid w:val="0028389D"/>
    <w:rsid w:val="00284030"/>
    <w:rsid w:val="002854D1"/>
    <w:rsid w:val="00290F1F"/>
    <w:rsid w:val="002A089A"/>
    <w:rsid w:val="002A6AA8"/>
    <w:rsid w:val="002B463E"/>
    <w:rsid w:val="002B714A"/>
    <w:rsid w:val="002E16B7"/>
    <w:rsid w:val="002E1848"/>
    <w:rsid w:val="002E6C86"/>
    <w:rsid w:val="00300A43"/>
    <w:rsid w:val="00302E6F"/>
    <w:rsid w:val="003055B2"/>
    <w:rsid w:val="00306592"/>
    <w:rsid w:val="003134A7"/>
    <w:rsid w:val="003147CA"/>
    <w:rsid w:val="0031660B"/>
    <w:rsid w:val="0031700C"/>
    <w:rsid w:val="00323F14"/>
    <w:rsid w:val="00326CCF"/>
    <w:rsid w:val="003333D9"/>
    <w:rsid w:val="003417D5"/>
    <w:rsid w:val="0035614C"/>
    <w:rsid w:val="003601F4"/>
    <w:rsid w:val="003773B6"/>
    <w:rsid w:val="0038174D"/>
    <w:rsid w:val="0039570D"/>
    <w:rsid w:val="00395DB3"/>
    <w:rsid w:val="003960D7"/>
    <w:rsid w:val="003E086C"/>
    <w:rsid w:val="003E24B9"/>
    <w:rsid w:val="003E3EC0"/>
    <w:rsid w:val="004071D6"/>
    <w:rsid w:val="00410A28"/>
    <w:rsid w:val="00420868"/>
    <w:rsid w:val="00420D46"/>
    <w:rsid w:val="0042139D"/>
    <w:rsid w:val="00426059"/>
    <w:rsid w:val="00426B10"/>
    <w:rsid w:val="0043044D"/>
    <w:rsid w:val="004329AE"/>
    <w:rsid w:val="004371BF"/>
    <w:rsid w:val="004416C5"/>
    <w:rsid w:val="00442D98"/>
    <w:rsid w:val="0044451A"/>
    <w:rsid w:val="004455EB"/>
    <w:rsid w:val="004528EB"/>
    <w:rsid w:val="00462B6D"/>
    <w:rsid w:val="00463734"/>
    <w:rsid w:val="00470204"/>
    <w:rsid w:val="0047147A"/>
    <w:rsid w:val="004725FF"/>
    <w:rsid w:val="00474473"/>
    <w:rsid w:val="0048082C"/>
    <w:rsid w:val="004840FD"/>
    <w:rsid w:val="00485FAF"/>
    <w:rsid w:val="004927F5"/>
    <w:rsid w:val="00495AA6"/>
    <w:rsid w:val="004A27E0"/>
    <w:rsid w:val="004A71AF"/>
    <w:rsid w:val="004B30A4"/>
    <w:rsid w:val="004B3722"/>
    <w:rsid w:val="004B5902"/>
    <w:rsid w:val="004B6881"/>
    <w:rsid w:val="004C22E0"/>
    <w:rsid w:val="004C4A3E"/>
    <w:rsid w:val="004C7D04"/>
    <w:rsid w:val="004D14FF"/>
    <w:rsid w:val="004D7D75"/>
    <w:rsid w:val="004E1CE5"/>
    <w:rsid w:val="004E257E"/>
    <w:rsid w:val="004F389B"/>
    <w:rsid w:val="004F60FF"/>
    <w:rsid w:val="004F6A43"/>
    <w:rsid w:val="005005A6"/>
    <w:rsid w:val="005126F3"/>
    <w:rsid w:val="005170C7"/>
    <w:rsid w:val="00517CD5"/>
    <w:rsid w:val="005215EE"/>
    <w:rsid w:val="00527C7C"/>
    <w:rsid w:val="00533B5C"/>
    <w:rsid w:val="00535D4A"/>
    <w:rsid w:val="00540766"/>
    <w:rsid w:val="005412F1"/>
    <w:rsid w:val="005467AC"/>
    <w:rsid w:val="0055287B"/>
    <w:rsid w:val="00555B8F"/>
    <w:rsid w:val="00563A9B"/>
    <w:rsid w:val="005665FD"/>
    <w:rsid w:val="00567A39"/>
    <w:rsid w:val="00575EF1"/>
    <w:rsid w:val="005809D7"/>
    <w:rsid w:val="005825C7"/>
    <w:rsid w:val="00587CCF"/>
    <w:rsid w:val="00593858"/>
    <w:rsid w:val="00594A48"/>
    <w:rsid w:val="005A1737"/>
    <w:rsid w:val="005B1E7D"/>
    <w:rsid w:val="005B4DA2"/>
    <w:rsid w:val="005B7282"/>
    <w:rsid w:val="005C364A"/>
    <w:rsid w:val="005C4328"/>
    <w:rsid w:val="005D2F36"/>
    <w:rsid w:val="005F2146"/>
    <w:rsid w:val="00606BB1"/>
    <w:rsid w:val="00626BB1"/>
    <w:rsid w:val="00626BF8"/>
    <w:rsid w:val="00627B56"/>
    <w:rsid w:val="00631F50"/>
    <w:rsid w:val="0063201F"/>
    <w:rsid w:val="006363D4"/>
    <w:rsid w:val="006542AC"/>
    <w:rsid w:val="00654760"/>
    <w:rsid w:val="00661BB0"/>
    <w:rsid w:val="00663463"/>
    <w:rsid w:val="00674A77"/>
    <w:rsid w:val="00677DDB"/>
    <w:rsid w:val="00680823"/>
    <w:rsid w:val="00683310"/>
    <w:rsid w:val="0068368C"/>
    <w:rsid w:val="006A470C"/>
    <w:rsid w:val="006A55FD"/>
    <w:rsid w:val="006B2445"/>
    <w:rsid w:val="006B32C6"/>
    <w:rsid w:val="006B3743"/>
    <w:rsid w:val="006B425B"/>
    <w:rsid w:val="006C1D2A"/>
    <w:rsid w:val="006C1D51"/>
    <w:rsid w:val="006C5ECB"/>
    <w:rsid w:val="006C7019"/>
    <w:rsid w:val="006C72D4"/>
    <w:rsid w:val="006D1182"/>
    <w:rsid w:val="006D3221"/>
    <w:rsid w:val="006D7674"/>
    <w:rsid w:val="006E1114"/>
    <w:rsid w:val="006E3F5C"/>
    <w:rsid w:val="006E438F"/>
    <w:rsid w:val="006E5FB2"/>
    <w:rsid w:val="006F1E35"/>
    <w:rsid w:val="006F2071"/>
    <w:rsid w:val="007013EC"/>
    <w:rsid w:val="00703EB8"/>
    <w:rsid w:val="00715D2D"/>
    <w:rsid w:val="007169E0"/>
    <w:rsid w:val="00743B44"/>
    <w:rsid w:val="007446EE"/>
    <w:rsid w:val="00745705"/>
    <w:rsid w:val="00746933"/>
    <w:rsid w:val="00746E59"/>
    <w:rsid w:val="00747A88"/>
    <w:rsid w:val="007605B6"/>
    <w:rsid w:val="0076536C"/>
    <w:rsid w:val="0077040A"/>
    <w:rsid w:val="0077157D"/>
    <w:rsid w:val="00773465"/>
    <w:rsid w:val="007734E4"/>
    <w:rsid w:val="00776F76"/>
    <w:rsid w:val="0078630B"/>
    <w:rsid w:val="00796F8A"/>
    <w:rsid w:val="007A0B5B"/>
    <w:rsid w:val="007A33C3"/>
    <w:rsid w:val="007C070D"/>
    <w:rsid w:val="007C0841"/>
    <w:rsid w:val="007D116F"/>
    <w:rsid w:val="007D1AD0"/>
    <w:rsid w:val="007E4FF7"/>
    <w:rsid w:val="007E77B0"/>
    <w:rsid w:val="007F0DDD"/>
    <w:rsid w:val="0081275F"/>
    <w:rsid w:val="0082737D"/>
    <w:rsid w:val="00830642"/>
    <w:rsid w:val="008331DF"/>
    <w:rsid w:val="00834AC5"/>
    <w:rsid w:val="0083797F"/>
    <w:rsid w:val="00861FC5"/>
    <w:rsid w:val="00866BEA"/>
    <w:rsid w:val="008731B9"/>
    <w:rsid w:val="0087449C"/>
    <w:rsid w:val="00884055"/>
    <w:rsid w:val="00891CCF"/>
    <w:rsid w:val="00893082"/>
    <w:rsid w:val="00893A21"/>
    <w:rsid w:val="0089790B"/>
    <w:rsid w:val="008B7281"/>
    <w:rsid w:val="008B7BB7"/>
    <w:rsid w:val="008C3DAF"/>
    <w:rsid w:val="008D3DB7"/>
    <w:rsid w:val="008E0F2A"/>
    <w:rsid w:val="008E2921"/>
    <w:rsid w:val="008F1EA4"/>
    <w:rsid w:val="008F2586"/>
    <w:rsid w:val="008F628C"/>
    <w:rsid w:val="00910379"/>
    <w:rsid w:val="00911BD0"/>
    <w:rsid w:val="00914EE9"/>
    <w:rsid w:val="00922BF7"/>
    <w:rsid w:val="0092304D"/>
    <w:rsid w:val="009239EA"/>
    <w:rsid w:val="00924B53"/>
    <w:rsid w:val="0092721C"/>
    <w:rsid w:val="009279F8"/>
    <w:rsid w:val="009300A3"/>
    <w:rsid w:val="00937471"/>
    <w:rsid w:val="00942BF6"/>
    <w:rsid w:val="0094549F"/>
    <w:rsid w:val="0094634F"/>
    <w:rsid w:val="00946995"/>
    <w:rsid w:val="00952F40"/>
    <w:rsid w:val="009573E8"/>
    <w:rsid w:val="00964E95"/>
    <w:rsid w:val="00967E96"/>
    <w:rsid w:val="00975121"/>
    <w:rsid w:val="00983D64"/>
    <w:rsid w:val="00995772"/>
    <w:rsid w:val="009A0F1A"/>
    <w:rsid w:val="009A4DB7"/>
    <w:rsid w:val="009A7ACF"/>
    <w:rsid w:val="009B2FDF"/>
    <w:rsid w:val="009B630D"/>
    <w:rsid w:val="009C0AB3"/>
    <w:rsid w:val="009C2F3D"/>
    <w:rsid w:val="009C3348"/>
    <w:rsid w:val="009D2805"/>
    <w:rsid w:val="009D45C3"/>
    <w:rsid w:val="009D7D9E"/>
    <w:rsid w:val="009E0A38"/>
    <w:rsid w:val="009F0737"/>
    <w:rsid w:val="009F1414"/>
    <w:rsid w:val="00A0347E"/>
    <w:rsid w:val="00A0382A"/>
    <w:rsid w:val="00A06E3F"/>
    <w:rsid w:val="00A158DD"/>
    <w:rsid w:val="00A16625"/>
    <w:rsid w:val="00A17439"/>
    <w:rsid w:val="00A21E08"/>
    <w:rsid w:val="00A25290"/>
    <w:rsid w:val="00A37ACD"/>
    <w:rsid w:val="00A42B3E"/>
    <w:rsid w:val="00A448A0"/>
    <w:rsid w:val="00A45202"/>
    <w:rsid w:val="00A478F2"/>
    <w:rsid w:val="00A50E34"/>
    <w:rsid w:val="00A547A4"/>
    <w:rsid w:val="00A57BF1"/>
    <w:rsid w:val="00A616AE"/>
    <w:rsid w:val="00A62D16"/>
    <w:rsid w:val="00A67972"/>
    <w:rsid w:val="00A7001C"/>
    <w:rsid w:val="00A709DC"/>
    <w:rsid w:val="00A722CC"/>
    <w:rsid w:val="00A73BF5"/>
    <w:rsid w:val="00A7488A"/>
    <w:rsid w:val="00A86413"/>
    <w:rsid w:val="00AA2489"/>
    <w:rsid w:val="00AA629D"/>
    <w:rsid w:val="00AB085E"/>
    <w:rsid w:val="00AB1150"/>
    <w:rsid w:val="00AC2123"/>
    <w:rsid w:val="00AC223B"/>
    <w:rsid w:val="00AC2E38"/>
    <w:rsid w:val="00AC42CF"/>
    <w:rsid w:val="00AF67FC"/>
    <w:rsid w:val="00B07C83"/>
    <w:rsid w:val="00B1535E"/>
    <w:rsid w:val="00B26548"/>
    <w:rsid w:val="00B27F23"/>
    <w:rsid w:val="00B3314E"/>
    <w:rsid w:val="00B43B67"/>
    <w:rsid w:val="00B55714"/>
    <w:rsid w:val="00B61CF6"/>
    <w:rsid w:val="00B63E49"/>
    <w:rsid w:val="00B8063F"/>
    <w:rsid w:val="00B87B48"/>
    <w:rsid w:val="00B92F08"/>
    <w:rsid w:val="00B930C4"/>
    <w:rsid w:val="00B9495C"/>
    <w:rsid w:val="00B95E5F"/>
    <w:rsid w:val="00BB39E5"/>
    <w:rsid w:val="00BC63A2"/>
    <w:rsid w:val="00BD08AD"/>
    <w:rsid w:val="00BD4558"/>
    <w:rsid w:val="00BE266F"/>
    <w:rsid w:val="00BE449E"/>
    <w:rsid w:val="00BF3718"/>
    <w:rsid w:val="00C138D4"/>
    <w:rsid w:val="00C16EDD"/>
    <w:rsid w:val="00C206A8"/>
    <w:rsid w:val="00C2091C"/>
    <w:rsid w:val="00C231E2"/>
    <w:rsid w:val="00C32217"/>
    <w:rsid w:val="00C452D4"/>
    <w:rsid w:val="00C46643"/>
    <w:rsid w:val="00C54BF7"/>
    <w:rsid w:val="00C6752C"/>
    <w:rsid w:val="00C67EE8"/>
    <w:rsid w:val="00C7730B"/>
    <w:rsid w:val="00C77D88"/>
    <w:rsid w:val="00C82BEE"/>
    <w:rsid w:val="00C8512D"/>
    <w:rsid w:val="00C859E4"/>
    <w:rsid w:val="00C901E2"/>
    <w:rsid w:val="00CA2F67"/>
    <w:rsid w:val="00CA5F8D"/>
    <w:rsid w:val="00CA6F29"/>
    <w:rsid w:val="00CB06BD"/>
    <w:rsid w:val="00CB7EEE"/>
    <w:rsid w:val="00CC51C9"/>
    <w:rsid w:val="00CC79AE"/>
    <w:rsid w:val="00CC7D64"/>
    <w:rsid w:val="00CD639D"/>
    <w:rsid w:val="00CE7F5A"/>
    <w:rsid w:val="00CF14D7"/>
    <w:rsid w:val="00D11493"/>
    <w:rsid w:val="00D161D4"/>
    <w:rsid w:val="00D21323"/>
    <w:rsid w:val="00D215F6"/>
    <w:rsid w:val="00D23524"/>
    <w:rsid w:val="00D240F5"/>
    <w:rsid w:val="00D30B97"/>
    <w:rsid w:val="00D31DFB"/>
    <w:rsid w:val="00D32485"/>
    <w:rsid w:val="00D34E26"/>
    <w:rsid w:val="00D40E20"/>
    <w:rsid w:val="00D416DA"/>
    <w:rsid w:val="00D42147"/>
    <w:rsid w:val="00D470FA"/>
    <w:rsid w:val="00D478CA"/>
    <w:rsid w:val="00D47F0C"/>
    <w:rsid w:val="00D50199"/>
    <w:rsid w:val="00D510D6"/>
    <w:rsid w:val="00D51193"/>
    <w:rsid w:val="00D51BBF"/>
    <w:rsid w:val="00D57676"/>
    <w:rsid w:val="00D62766"/>
    <w:rsid w:val="00D75A39"/>
    <w:rsid w:val="00D75C8D"/>
    <w:rsid w:val="00D75FBA"/>
    <w:rsid w:val="00D8223B"/>
    <w:rsid w:val="00D84C4B"/>
    <w:rsid w:val="00DA3834"/>
    <w:rsid w:val="00DB5ADE"/>
    <w:rsid w:val="00DB7874"/>
    <w:rsid w:val="00DD05A6"/>
    <w:rsid w:val="00DD3BDB"/>
    <w:rsid w:val="00DD6A40"/>
    <w:rsid w:val="00DE61DE"/>
    <w:rsid w:val="00DF1FFC"/>
    <w:rsid w:val="00DF482C"/>
    <w:rsid w:val="00E04A99"/>
    <w:rsid w:val="00E07CBC"/>
    <w:rsid w:val="00E15BEB"/>
    <w:rsid w:val="00E250B3"/>
    <w:rsid w:val="00E353D7"/>
    <w:rsid w:val="00E3550A"/>
    <w:rsid w:val="00E40FA5"/>
    <w:rsid w:val="00E43533"/>
    <w:rsid w:val="00E54C10"/>
    <w:rsid w:val="00E617EE"/>
    <w:rsid w:val="00E66B63"/>
    <w:rsid w:val="00E71D84"/>
    <w:rsid w:val="00E84783"/>
    <w:rsid w:val="00E92A1B"/>
    <w:rsid w:val="00E932DB"/>
    <w:rsid w:val="00E938B2"/>
    <w:rsid w:val="00E93C86"/>
    <w:rsid w:val="00E970ED"/>
    <w:rsid w:val="00EB48C2"/>
    <w:rsid w:val="00EC6202"/>
    <w:rsid w:val="00EC7796"/>
    <w:rsid w:val="00ED4C00"/>
    <w:rsid w:val="00ED75D9"/>
    <w:rsid w:val="00ED761E"/>
    <w:rsid w:val="00EE036B"/>
    <w:rsid w:val="00EE3818"/>
    <w:rsid w:val="00EF5BA8"/>
    <w:rsid w:val="00F1600E"/>
    <w:rsid w:val="00F23157"/>
    <w:rsid w:val="00F235A1"/>
    <w:rsid w:val="00F254BE"/>
    <w:rsid w:val="00F25F4E"/>
    <w:rsid w:val="00F4767B"/>
    <w:rsid w:val="00F47B3F"/>
    <w:rsid w:val="00F60B51"/>
    <w:rsid w:val="00F67AB5"/>
    <w:rsid w:val="00F71B87"/>
    <w:rsid w:val="00F748EB"/>
    <w:rsid w:val="00F74D84"/>
    <w:rsid w:val="00F81E56"/>
    <w:rsid w:val="00F86C8B"/>
    <w:rsid w:val="00F870F4"/>
    <w:rsid w:val="00F87972"/>
    <w:rsid w:val="00F93C7C"/>
    <w:rsid w:val="00F9645A"/>
    <w:rsid w:val="00FA6D79"/>
    <w:rsid w:val="00FC31F7"/>
    <w:rsid w:val="00FD242A"/>
    <w:rsid w:val="00FE3CC1"/>
    <w:rsid w:val="00FE5C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C79F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3134A7"/>
    <w:pPr>
      <w:tabs>
        <w:tab w:val="center" w:pos="4320"/>
        <w:tab w:val="right" w:pos="8640"/>
      </w:tabs>
    </w:pPr>
  </w:style>
  <w:style w:type="character" w:customStyle="1" w:styleId="HeaderChar">
    <w:name w:val="Header Char"/>
    <w:basedOn w:val="DefaultParagraphFont"/>
    <w:link w:val="Header"/>
    <w:uiPriority w:val="99"/>
    <w:rsid w:val="003134A7"/>
  </w:style>
  <w:style w:type="paragraph" w:styleId="Footer">
    <w:name w:val="footer"/>
    <w:basedOn w:val="Normal"/>
    <w:link w:val="FooterChar"/>
    <w:uiPriority w:val="99"/>
    <w:unhideWhenUsed/>
    <w:rsid w:val="003134A7"/>
    <w:pPr>
      <w:tabs>
        <w:tab w:val="center" w:pos="4320"/>
        <w:tab w:val="right" w:pos="8640"/>
      </w:tabs>
    </w:pPr>
  </w:style>
  <w:style w:type="character" w:customStyle="1" w:styleId="FooterChar">
    <w:name w:val="Footer Char"/>
    <w:basedOn w:val="DefaultParagraphFont"/>
    <w:link w:val="Footer"/>
    <w:uiPriority w:val="99"/>
    <w:rsid w:val="003134A7"/>
  </w:style>
  <w:style w:type="character" w:customStyle="1" w:styleId="im">
    <w:name w:val="im"/>
    <w:basedOn w:val="DefaultParagraphFont"/>
    <w:rsid w:val="00426059"/>
  </w:style>
  <w:style w:type="character" w:customStyle="1" w:styleId="avw">
    <w:name w:val="avw"/>
    <w:basedOn w:val="DefaultParagraphFont"/>
    <w:rsid w:val="00426059"/>
  </w:style>
  <w:style w:type="paragraph" w:styleId="Revision">
    <w:name w:val="Revision"/>
    <w:hidden/>
    <w:uiPriority w:val="99"/>
    <w:semiHidden/>
    <w:rsid w:val="0042605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3134A7"/>
    <w:pPr>
      <w:tabs>
        <w:tab w:val="center" w:pos="4320"/>
        <w:tab w:val="right" w:pos="8640"/>
      </w:tabs>
    </w:pPr>
  </w:style>
  <w:style w:type="character" w:customStyle="1" w:styleId="HeaderChar">
    <w:name w:val="Header Char"/>
    <w:basedOn w:val="DefaultParagraphFont"/>
    <w:link w:val="Header"/>
    <w:uiPriority w:val="99"/>
    <w:rsid w:val="003134A7"/>
  </w:style>
  <w:style w:type="paragraph" w:styleId="Footer">
    <w:name w:val="footer"/>
    <w:basedOn w:val="Normal"/>
    <w:link w:val="FooterChar"/>
    <w:uiPriority w:val="99"/>
    <w:unhideWhenUsed/>
    <w:rsid w:val="003134A7"/>
    <w:pPr>
      <w:tabs>
        <w:tab w:val="center" w:pos="4320"/>
        <w:tab w:val="right" w:pos="8640"/>
      </w:tabs>
    </w:pPr>
  </w:style>
  <w:style w:type="character" w:customStyle="1" w:styleId="FooterChar">
    <w:name w:val="Footer Char"/>
    <w:basedOn w:val="DefaultParagraphFont"/>
    <w:link w:val="Footer"/>
    <w:uiPriority w:val="99"/>
    <w:rsid w:val="003134A7"/>
  </w:style>
  <w:style w:type="character" w:customStyle="1" w:styleId="im">
    <w:name w:val="im"/>
    <w:basedOn w:val="DefaultParagraphFont"/>
    <w:rsid w:val="00426059"/>
  </w:style>
  <w:style w:type="character" w:customStyle="1" w:styleId="avw">
    <w:name w:val="avw"/>
    <w:basedOn w:val="DefaultParagraphFont"/>
    <w:rsid w:val="00426059"/>
  </w:style>
  <w:style w:type="paragraph" w:styleId="Revision">
    <w:name w:val="Revision"/>
    <w:hidden/>
    <w:uiPriority w:val="99"/>
    <w:semiHidden/>
    <w:rsid w:val="004260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671925">
      <w:bodyDiv w:val="1"/>
      <w:marLeft w:val="0"/>
      <w:marRight w:val="0"/>
      <w:marTop w:val="0"/>
      <w:marBottom w:val="0"/>
      <w:divBdr>
        <w:top w:val="none" w:sz="0" w:space="0" w:color="auto"/>
        <w:left w:val="none" w:sz="0" w:space="0" w:color="auto"/>
        <w:bottom w:val="none" w:sz="0" w:space="0" w:color="auto"/>
        <w:right w:val="none" w:sz="0" w:space="0" w:color="auto"/>
      </w:divBdr>
    </w:div>
    <w:div w:id="955142254">
      <w:bodyDiv w:val="1"/>
      <w:marLeft w:val="0"/>
      <w:marRight w:val="0"/>
      <w:marTop w:val="0"/>
      <w:marBottom w:val="0"/>
      <w:divBdr>
        <w:top w:val="none" w:sz="0" w:space="0" w:color="auto"/>
        <w:left w:val="none" w:sz="0" w:space="0" w:color="auto"/>
        <w:bottom w:val="none" w:sz="0" w:space="0" w:color="auto"/>
        <w:right w:val="none" w:sz="0" w:space="0" w:color="auto"/>
      </w:divBdr>
      <w:divsChild>
        <w:div w:id="1582368486">
          <w:marLeft w:val="0"/>
          <w:marRight w:val="0"/>
          <w:marTop w:val="0"/>
          <w:marBottom w:val="0"/>
          <w:divBdr>
            <w:top w:val="none" w:sz="0" w:space="0" w:color="auto"/>
            <w:left w:val="none" w:sz="0" w:space="0" w:color="auto"/>
            <w:bottom w:val="none" w:sz="0" w:space="0" w:color="auto"/>
            <w:right w:val="none" w:sz="0" w:space="0" w:color="auto"/>
          </w:divBdr>
          <w:divsChild>
            <w:div w:id="2115175590">
              <w:marLeft w:val="0"/>
              <w:marRight w:val="0"/>
              <w:marTop w:val="0"/>
              <w:marBottom w:val="0"/>
              <w:divBdr>
                <w:top w:val="none" w:sz="0" w:space="0" w:color="auto"/>
                <w:left w:val="none" w:sz="0" w:space="0" w:color="auto"/>
                <w:bottom w:val="none" w:sz="0" w:space="0" w:color="auto"/>
                <w:right w:val="none" w:sz="0" w:space="0" w:color="auto"/>
              </w:divBdr>
              <w:divsChild>
                <w:div w:id="843858495">
                  <w:marLeft w:val="0"/>
                  <w:marRight w:val="0"/>
                  <w:marTop w:val="0"/>
                  <w:marBottom w:val="0"/>
                  <w:divBdr>
                    <w:top w:val="none" w:sz="0" w:space="0" w:color="auto"/>
                    <w:left w:val="none" w:sz="0" w:space="0" w:color="auto"/>
                    <w:bottom w:val="none" w:sz="0" w:space="0" w:color="auto"/>
                    <w:right w:val="none" w:sz="0" w:space="0" w:color="auto"/>
                  </w:divBdr>
                  <w:divsChild>
                    <w:div w:id="179855758">
                      <w:marLeft w:val="0"/>
                      <w:marRight w:val="0"/>
                      <w:marTop w:val="0"/>
                      <w:marBottom w:val="0"/>
                      <w:divBdr>
                        <w:top w:val="none" w:sz="0" w:space="0" w:color="auto"/>
                        <w:left w:val="none" w:sz="0" w:space="0" w:color="auto"/>
                        <w:bottom w:val="none" w:sz="0" w:space="0" w:color="auto"/>
                        <w:right w:val="none" w:sz="0" w:space="0" w:color="auto"/>
                      </w:divBdr>
                      <w:divsChild>
                        <w:div w:id="4710944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1788557">
                              <w:marLeft w:val="0"/>
                              <w:marRight w:val="0"/>
                              <w:marTop w:val="0"/>
                              <w:marBottom w:val="0"/>
                              <w:divBdr>
                                <w:top w:val="none" w:sz="0" w:space="0" w:color="auto"/>
                                <w:left w:val="none" w:sz="0" w:space="0" w:color="auto"/>
                                <w:bottom w:val="none" w:sz="0" w:space="0" w:color="auto"/>
                                <w:right w:val="none" w:sz="0" w:space="0" w:color="auto"/>
                              </w:divBdr>
                              <w:divsChild>
                                <w:div w:id="668564643">
                                  <w:marLeft w:val="0"/>
                                  <w:marRight w:val="0"/>
                                  <w:marTop w:val="0"/>
                                  <w:marBottom w:val="0"/>
                                  <w:divBdr>
                                    <w:top w:val="none" w:sz="0" w:space="0" w:color="auto"/>
                                    <w:left w:val="none" w:sz="0" w:space="0" w:color="auto"/>
                                    <w:bottom w:val="none" w:sz="0" w:space="0" w:color="auto"/>
                                    <w:right w:val="none" w:sz="0" w:space="0" w:color="auto"/>
                                  </w:divBdr>
                                  <w:divsChild>
                                    <w:div w:id="1575240947">
                                      <w:marLeft w:val="0"/>
                                      <w:marRight w:val="0"/>
                                      <w:marTop w:val="0"/>
                                      <w:marBottom w:val="0"/>
                                      <w:divBdr>
                                        <w:top w:val="none" w:sz="0" w:space="0" w:color="auto"/>
                                        <w:left w:val="none" w:sz="0" w:space="0" w:color="auto"/>
                                        <w:bottom w:val="none" w:sz="0" w:space="0" w:color="auto"/>
                                        <w:right w:val="none" w:sz="0" w:space="0" w:color="auto"/>
                                      </w:divBdr>
                                      <w:divsChild>
                                        <w:div w:id="382027276">
                                          <w:marLeft w:val="0"/>
                                          <w:marRight w:val="0"/>
                                          <w:marTop w:val="0"/>
                                          <w:marBottom w:val="0"/>
                                          <w:divBdr>
                                            <w:top w:val="none" w:sz="0" w:space="0" w:color="auto"/>
                                            <w:left w:val="none" w:sz="0" w:space="0" w:color="auto"/>
                                            <w:bottom w:val="none" w:sz="0" w:space="0" w:color="auto"/>
                                            <w:right w:val="none" w:sz="0" w:space="0" w:color="auto"/>
                                          </w:divBdr>
                                          <w:divsChild>
                                            <w:div w:id="175801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0808010">
                          <w:marLeft w:val="0"/>
                          <w:marRight w:val="0"/>
                          <w:marTop w:val="0"/>
                          <w:marBottom w:val="0"/>
                          <w:divBdr>
                            <w:top w:val="none" w:sz="0" w:space="0" w:color="auto"/>
                            <w:left w:val="none" w:sz="0" w:space="0" w:color="auto"/>
                            <w:bottom w:val="none" w:sz="0" w:space="0" w:color="auto"/>
                            <w:right w:val="none" w:sz="0" w:space="0" w:color="auto"/>
                          </w:divBdr>
                        </w:div>
                        <w:div w:id="860440250">
                          <w:marLeft w:val="0"/>
                          <w:marRight w:val="0"/>
                          <w:marTop w:val="0"/>
                          <w:marBottom w:val="0"/>
                          <w:divBdr>
                            <w:top w:val="none" w:sz="0" w:space="0" w:color="auto"/>
                            <w:left w:val="none" w:sz="0" w:space="0" w:color="auto"/>
                            <w:bottom w:val="none" w:sz="0" w:space="0" w:color="auto"/>
                            <w:right w:val="none" w:sz="0" w:space="0" w:color="auto"/>
                          </w:divBdr>
                        </w:div>
                        <w:div w:id="1596326325">
                          <w:marLeft w:val="0"/>
                          <w:marRight w:val="0"/>
                          <w:marTop w:val="0"/>
                          <w:marBottom w:val="0"/>
                          <w:divBdr>
                            <w:top w:val="none" w:sz="0" w:space="0" w:color="auto"/>
                            <w:left w:val="none" w:sz="0" w:space="0" w:color="auto"/>
                            <w:bottom w:val="none" w:sz="0" w:space="0" w:color="auto"/>
                            <w:right w:val="none" w:sz="0" w:space="0" w:color="auto"/>
                          </w:divBdr>
                        </w:div>
                        <w:div w:id="2085831966">
                          <w:marLeft w:val="0"/>
                          <w:marRight w:val="0"/>
                          <w:marTop w:val="0"/>
                          <w:marBottom w:val="0"/>
                          <w:divBdr>
                            <w:top w:val="none" w:sz="0" w:space="0" w:color="auto"/>
                            <w:left w:val="none" w:sz="0" w:space="0" w:color="auto"/>
                            <w:bottom w:val="none" w:sz="0" w:space="0" w:color="auto"/>
                            <w:right w:val="none" w:sz="0" w:space="0" w:color="auto"/>
                          </w:divBdr>
                        </w:div>
                        <w:div w:id="752237747">
                          <w:marLeft w:val="0"/>
                          <w:marRight w:val="0"/>
                          <w:marTop w:val="0"/>
                          <w:marBottom w:val="0"/>
                          <w:divBdr>
                            <w:top w:val="none" w:sz="0" w:space="0" w:color="auto"/>
                            <w:left w:val="none" w:sz="0" w:space="0" w:color="auto"/>
                            <w:bottom w:val="none" w:sz="0" w:space="0" w:color="auto"/>
                            <w:right w:val="none" w:sz="0" w:space="0" w:color="auto"/>
                          </w:divBdr>
                        </w:div>
                        <w:div w:id="15402413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8314262">
                              <w:marLeft w:val="0"/>
                              <w:marRight w:val="0"/>
                              <w:marTop w:val="0"/>
                              <w:marBottom w:val="0"/>
                              <w:divBdr>
                                <w:top w:val="none" w:sz="0" w:space="0" w:color="auto"/>
                                <w:left w:val="none" w:sz="0" w:space="0" w:color="auto"/>
                                <w:bottom w:val="none" w:sz="0" w:space="0" w:color="auto"/>
                                <w:right w:val="none" w:sz="0" w:space="0" w:color="auto"/>
                              </w:divBdr>
                              <w:divsChild>
                                <w:div w:id="1793356420">
                                  <w:marLeft w:val="0"/>
                                  <w:marRight w:val="0"/>
                                  <w:marTop w:val="0"/>
                                  <w:marBottom w:val="0"/>
                                  <w:divBdr>
                                    <w:top w:val="none" w:sz="0" w:space="0" w:color="auto"/>
                                    <w:left w:val="none" w:sz="0" w:space="0" w:color="auto"/>
                                    <w:bottom w:val="none" w:sz="0" w:space="0" w:color="auto"/>
                                    <w:right w:val="none" w:sz="0" w:space="0" w:color="auto"/>
                                  </w:divBdr>
                                  <w:divsChild>
                                    <w:div w:id="100616713">
                                      <w:marLeft w:val="0"/>
                                      <w:marRight w:val="0"/>
                                      <w:marTop w:val="0"/>
                                      <w:marBottom w:val="0"/>
                                      <w:divBdr>
                                        <w:top w:val="none" w:sz="0" w:space="0" w:color="auto"/>
                                        <w:left w:val="none" w:sz="0" w:space="0" w:color="auto"/>
                                        <w:bottom w:val="none" w:sz="0" w:space="0" w:color="auto"/>
                                        <w:right w:val="none" w:sz="0" w:space="0" w:color="auto"/>
                                      </w:divBdr>
                                      <w:divsChild>
                                        <w:div w:id="1336690770">
                                          <w:marLeft w:val="0"/>
                                          <w:marRight w:val="0"/>
                                          <w:marTop w:val="0"/>
                                          <w:marBottom w:val="0"/>
                                          <w:divBdr>
                                            <w:top w:val="none" w:sz="0" w:space="0" w:color="auto"/>
                                            <w:left w:val="none" w:sz="0" w:space="0" w:color="auto"/>
                                            <w:bottom w:val="none" w:sz="0" w:space="0" w:color="auto"/>
                                            <w:right w:val="none" w:sz="0" w:space="0" w:color="auto"/>
                                          </w:divBdr>
                                          <w:divsChild>
                                            <w:div w:id="69219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338026">
                          <w:marLeft w:val="0"/>
                          <w:marRight w:val="0"/>
                          <w:marTop w:val="0"/>
                          <w:marBottom w:val="0"/>
                          <w:divBdr>
                            <w:top w:val="none" w:sz="0" w:space="0" w:color="auto"/>
                            <w:left w:val="none" w:sz="0" w:space="0" w:color="auto"/>
                            <w:bottom w:val="none" w:sz="0" w:space="0" w:color="auto"/>
                            <w:right w:val="none" w:sz="0" w:space="0" w:color="auto"/>
                          </w:divBdr>
                        </w:div>
                        <w:div w:id="264970104">
                          <w:marLeft w:val="0"/>
                          <w:marRight w:val="0"/>
                          <w:marTop w:val="0"/>
                          <w:marBottom w:val="0"/>
                          <w:divBdr>
                            <w:top w:val="none" w:sz="0" w:space="0" w:color="auto"/>
                            <w:left w:val="none" w:sz="0" w:space="0" w:color="auto"/>
                            <w:bottom w:val="none" w:sz="0" w:space="0" w:color="auto"/>
                            <w:right w:val="none" w:sz="0" w:space="0" w:color="auto"/>
                          </w:divBdr>
                        </w:div>
                        <w:div w:id="1650090973">
                          <w:marLeft w:val="0"/>
                          <w:marRight w:val="0"/>
                          <w:marTop w:val="0"/>
                          <w:marBottom w:val="0"/>
                          <w:divBdr>
                            <w:top w:val="none" w:sz="0" w:space="0" w:color="auto"/>
                            <w:left w:val="none" w:sz="0" w:space="0" w:color="auto"/>
                            <w:bottom w:val="none" w:sz="0" w:space="0" w:color="auto"/>
                            <w:right w:val="none" w:sz="0" w:space="0" w:color="auto"/>
                          </w:divBdr>
                          <w:divsChild>
                            <w:div w:id="930628375">
                              <w:marLeft w:val="0"/>
                              <w:marRight w:val="0"/>
                              <w:marTop w:val="0"/>
                              <w:marBottom w:val="0"/>
                              <w:divBdr>
                                <w:top w:val="none" w:sz="0" w:space="0" w:color="auto"/>
                                <w:left w:val="none" w:sz="0" w:space="0" w:color="auto"/>
                                <w:bottom w:val="none" w:sz="0" w:space="0" w:color="auto"/>
                                <w:right w:val="none" w:sz="0" w:space="0" w:color="auto"/>
                              </w:divBdr>
                              <w:divsChild>
                                <w:div w:id="675377698">
                                  <w:marLeft w:val="0"/>
                                  <w:marRight w:val="0"/>
                                  <w:marTop w:val="0"/>
                                  <w:marBottom w:val="0"/>
                                  <w:divBdr>
                                    <w:top w:val="none" w:sz="0" w:space="0" w:color="auto"/>
                                    <w:left w:val="none" w:sz="0" w:space="0" w:color="auto"/>
                                    <w:bottom w:val="none" w:sz="0" w:space="0" w:color="auto"/>
                                    <w:right w:val="none" w:sz="0" w:space="0" w:color="auto"/>
                                  </w:divBdr>
                                  <w:divsChild>
                                    <w:div w:id="1481002487">
                                      <w:marLeft w:val="0"/>
                                      <w:marRight w:val="0"/>
                                      <w:marTop w:val="0"/>
                                      <w:marBottom w:val="0"/>
                                      <w:divBdr>
                                        <w:top w:val="none" w:sz="0" w:space="0" w:color="auto"/>
                                        <w:left w:val="none" w:sz="0" w:space="0" w:color="auto"/>
                                        <w:bottom w:val="none" w:sz="0" w:space="0" w:color="auto"/>
                                        <w:right w:val="none" w:sz="0" w:space="0" w:color="auto"/>
                                      </w:divBdr>
                                      <w:divsChild>
                                        <w:div w:id="111263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620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7771367">
                              <w:marLeft w:val="0"/>
                              <w:marRight w:val="0"/>
                              <w:marTop w:val="0"/>
                              <w:marBottom w:val="0"/>
                              <w:divBdr>
                                <w:top w:val="none" w:sz="0" w:space="0" w:color="auto"/>
                                <w:left w:val="none" w:sz="0" w:space="0" w:color="auto"/>
                                <w:bottom w:val="none" w:sz="0" w:space="0" w:color="auto"/>
                                <w:right w:val="none" w:sz="0" w:space="0" w:color="auto"/>
                              </w:divBdr>
                              <w:divsChild>
                                <w:div w:id="715855365">
                                  <w:marLeft w:val="0"/>
                                  <w:marRight w:val="0"/>
                                  <w:marTop w:val="0"/>
                                  <w:marBottom w:val="0"/>
                                  <w:divBdr>
                                    <w:top w:val="none" w:sz="0" w:space="0" w:color="auto"/>
                                    <w:left w:val="none" w:sz="0" w:space="0" w:color="auto"/>
                                    <w:bottom w:val="none" w:sz="0" w:space="0" w:color="auto"/>
                                    <w:right w:val="none" w:sz="0" w:space="0" w:color="auto"/>
                                  </w:divBdr>
                                  <w:divsChild>
                                    <w:div w:id="59522580">
                                      <w:marLeft w:val="0"/>
                                      <w:marRight w:val="0"/>
                                      <w:marTop w:val="0"/>
                                      <w:marBottom w:val="0"/>
                                      <w:divBdr>
                                        <w:top w:val="none" w:sz="0" w:space="0" w:color="auto"/>
                                        <w:left w:val="none" w:sz="0" w:space="0" w:color="auto"/>
                                        <w:bottom w:val="none" w:sz="0" w:space="0" w:color="auto"/>
                                        <w:right w:val="none" w:sz="0" w:space="0" w:color="auto"/>
                                      </w:divBdr>
                                      <w:divsChild>
                                        <w:div w:id="28921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368985">
                          <w:marLeft w:val="0"/>
                          <w:marRight w:val="0"/>
                          <w:marTop w:val="0"/>
                          <w:marBottom w:val="0"/>
                          <w:divBdr>
                            <w:top w:val="none" w:sz="0" w:space="0" w:color="auto"/>
                            <w:left w:val="none" w:sz="0" w:space="0" w:color="auto"/>
                            <w:bottom w:val="none" w:sz="0" w:space="0" w:color="auto"/>
                            <w:right w:val="none" w:sz="0" w:space="0" w:color="auto"/>
                          </w:divBdr>
                        </w:div>
                        <w:div w:id="809979677">
                          <w:marLeft w:val="0"/>
                          <w:marRight w:val="0"/>
                          <w:marTop w:val="0"/>
                          <w:marBottom w:val="0"/>
                          <w:divBdr>
                            <w:top w:val="none" w:sz="0" w:space="0" w:color="auto"/>
                            <w:left w:val="none" w:sz="0" w:space="0" w:color="auto"/>
                            <w:bottom w:val="none" w:sz="0" w:space="0" w:color="auto"/>
                            <w:right w:val="none" w:sz="0" w:space="0" w:color="auto"/>
                          </w:divBdr>
                          <w:divsChild>
                            <w:div w:id="551037462">
                              <w:marLeft w:val="0"/>
                              <w:marRight w:val="0"/>
                              <w:marTop w:val="0"/>
                              <w:marBottom w:val="0"/>
                              <w:divBdr>
                                <w:top w:val="none" w:sz="0" w:space="0" w:color="auto"/>
                                <w:left w:val="none" w:sz="0" w:space="0" w:color="auto"/>
                                <w:bottom w:val="none" w:sz="0" w:space="0" w:color="auto"/>
                                <w:right w:val="none" w:sz="0" w:space="0" w:color="auto"/>
                              </w:divBdr>
                              <w:divsChild>
                                <w:div w:id="468674638">
                                  <w:marLeft w:val="0"/>
                                  <w:marRight w:val="0"/>
                                  <w:marTop w:val="0"/>
                                  <w:marBottom w:val="0"/>
                                  <w:divBdr>
                                    <w:top w:val="none" w:sz="0" w:space="0" w:color="auto"/>
                                    <w:left w:val="none" w:sz="0" w:space="0" w:color="auto"/>
                                    <w:bottom w:val="none" w:sz="0" w:space="0" w:color="auto"/>
                                    <w:right w:val="none" w:sz="0" w:space="0" w:color="auto"/>
                                  </w:divBdr>
                                  <w:divsChild>
                                    <w:div w:id="34741878">
                                      <w:marLeft w:val="0"/>
                                      <w:marRight w:val="0"/>
                                      <w:marTop w:val="0"/>
                                      <w:marBottom w:val="0"/>
                                      <w:divBdr>
                                        <w:top w:val="none" w:sz="0" w:space="0" w:color="auto"/>
                                        <w:left w:val="none" w:sz="0" w:space="0" w:color="auto"/>
                                        <w:bottom w:val="none" w:sz="0" w:space="0" w:color="auto"/>
                                        <w:right w:val="none" w:sz="0" w:space="0" w:color="auto"/>
                                      </w:divBdr>
                                      <w:divsChild>
                                        <w:div w:id="195841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636007">
          <w:marLeft w:val="0"/>
          <w:marRight w:val="0"/>
          <w:marTop w:val="0"/>
          <w:marBottom w:val="0"/>
          <w:divBdr>
            <w:top w:val="none" w:sz="0" w:space="0" w:color="auto"/>
            <w:left w:val="none" w:sz="0" w:space="0" w:color="auto"/>
            <w:bottom w:val="none" w:sz="0" w:space="0" w:color="auto"/>
            <w:right w:val="none" w:sz="0" w:space="0" w:color="auto"/>
          </w:divBdr>
          <w:divsChild>
            <w:div w:id="66932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2"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74B9D-E0E0-0C46-B0C4-F38A91F1F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2183</Words>
  <Characters>12446</Characters>
  <Application>Microsoft Macintosh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BCI User</dc:creator>
  <cp:lastModifiedBy>Aaron Kolski-Andreaco</cp:lastModifiedBy>
  <cp:revision>3</cp:revision>
  <dcterms:created xsi:type="dcterms:W3CDTF">2015-10-21T21:26:00Z</dcterms:created>
  <dcterms:modified xsi:type="dcterms:W3CDTF">2015-10-22T18:58:00Z</dcterms:modified>
</cp:coreProperties>
</file>